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76DC63E0" w:rsidR="008A40A0" w:rsidRPr="008A40A0" w:rsidRDefault="008A40A0" w:rsidP="389AB8F2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W</w:t>
      </w:r>
      <w:r w:rsidR="00C84364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zór W</w:t>
      </w: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niosku </w:t>
      </w:r>
      <w:r w:rsidR="00C84364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w ramach </w:t>
      </w:r>
      <w:r w:rsidR="00DA14FA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Przedsięwzięcia </w:t>
      </w:r>
      <w:r w:rsidR="7C2679AF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„</w:t>
      </w:r>
      <w:r w:rsidR="404F6640" w:rsidRPr="005D609E">
        <w:rPr>
          <w:rFonts w:ascii="Calibri" w:eastAsia="Calibri" w:hAnsi="Calibri" w:cs="Calibri"/>
          <w:b/>
          <w:bCs/>
          <w:color w:val="C00000"/>
          <w:sz w:val="28"/>
          <w:szCs w:val="28"/>
        </w:rPr>
        <w:t>Wentylacja dla szkół i domów</w:t>
      </w:r>
      <w:r w:rsidR="7C2679AF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  <w:r w:rsidR="521A9FC5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- </w:t>
      </w:r>
      <w:r w:rsidR="50FC5CA1" w:rsidRPr="00FE0E1E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Działan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i</w:t>
      </w:r>
      <w:r w:rsidR="4C0FDD8B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e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1: „Wentylacja sal lekcyjnych”</w:t>
      </w:r>
    </w:p>
    <w:p w14:paraId="57FBD52B" w14:textId="77777777" w:rsidR="00F04F32" w:rsidRDefault="00F04F32" w:rsidP="00281B87">
      <w:pPr>
        <w:tabs>
          <w:tab w:val="left" w:pos="851"/>
        </w:tabs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5"/>
      </w:tblGrid>
      <w:tr w:rsidR="002330AF" w14:paraId="12BF1E68" w14:textId="77777777" w:rsidTr="00705167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7" w:type="dxa"/>
            <w:shd w:val="clear" w:color="auto" w:fill="C5E0B3" w:themeFill="accent6" w:themeFillTint="66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3A67E2A9" w:rsidR="004A4D04" w:rsidRPr="00C84364" w:rsidRDefault="32A2E4A7" w:rsidP="7320C742">
      <w:pPr>
        <w:pStyle w:val="Akapitzlist"/>
        <w:spacing w:before="60" w:after="60" w:line="276" w:lineRule="auto"/>
        <w:ind w:left="0"/>
        <w:contextualSpacing w:val="0"/>
        <w:jc w:val="right"/>
      </w:pPr>
      <w:r>
        <w:t xml:space="preserve">Nr postępowania </w:t>
      </w:r>
      <w:r w:rsidR="4DB0DA50">
        <w:t>94/21/PU/P37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0C9EE792" w14:textId="6C2645A5" w:rsidR="0ACA543E" w:rsidRDefault="0ACA543E" w:rsidP="0ACA543E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</w:p>
    <w:p w14:paraId="4916C885" w14:textId="308B60E9" w:rsidR="00574C96" w:rsidRPr="00C84364" w:rsidRDefault="005C46F3" w:rsidP="22A29841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389AB8F2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DE162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/ Zaktualizowan</w:t>
      </w:r>
      <w:r w:rsidR="2C057BBB" w:rsidRPr="389AB8F2">
        <w:rPr>
          <w:rFonts w:asciiTheme="minorHAnsi" w:hAnsiTheme="minorHAnsi" w:cstheme="minorBidi"/>
          <w:b/>
          <w:bCs/>
          <w:sz w:val="28"/>
          <w:szCs w:val="28"/>
        </w:rPr>
        <w:t>y</w:t>
      </w:r>
      <w:r w:rsidR="00DE162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21A004F6" w:rsidRPr="389AB8F2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389AB8F2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</w:p>
    <w:p w14:paraId="376DB1F0" w14:textId="38045EE6" w:rsidR="00574C96" w:rsidRPr="00C84364" w:rsidRDefault="45E5F565" w:rsidP="389AB8F2">
      <w:pPr>
        <w:spacing w:before="60" w:after="120" w:line="276" w:lineRule="auto"/>
        <w:jc w:val="center"/>
        <w:outlineLvl w:val="0"/>
        <w:rPr>
          <w:b/>
          <w:bCs/>
          <w:sz w:val="28"/>
          <w:szCs w:val="28"/>
        </w:rPr>
      </w:pPr>
      <w:r w:rsidRPr="389AB8F2">
        <w:rPr>
          <w:rFonts w:eastAsiaTheme="majorEastAsia"/>
          <w:b/>
          <w:bCs/>
          <w:sz w:val="28"/>
          <w:szCs w:val="28"/>
        </w:rPr>
        <w:t>„</w:t>
      </w:r>
      <w:r w:rsidRPr="005D609E">
        <w:rPr>
          <w:rFonts w:eastAsiaTheme="majorEastAsia"/>
          <w:b/>
          <w:bCs/>
          <w:sz w:val="28"/>
          <w:szCs w:val="28"/>
        </w:rPr>
        <w:t>Wentylacja dla szkół i domów</w:t>
      </w:r>
      <w:r w:rsidRPr="389AB8F2">
        <w:rPr>
          <w:rFonts w:eastAsiaTheme="majorEastAsia"/>
          <w:b/>
          <w:bCs/>
          <w:sz w:val="28"/>
          <w:szCs w:val="28"/>
        </w:rPr>
        <w:t>” - Działanie 1: „Wentylacja sal lekcyjnych”</w:t>
      </w:r>
    </w:p>
    <w:p w14:paraId="00466518" w14:textId="3B3CB0D8" w:rsidR="0ACA543E" w:rsidRDefault="0ACA543E" w:rsidP="0ACA543E"/>
    <w:p w14:paraId="6FF11502" w14:textId="6CFFA444" w:rsidR="00DE1624" w:rsidRDefault="79F39EF7" w:rsidP="13CD443A">
      <w:pPr>
        <w:spacing w:after="120"/>
        <w:jc w:val="both"/>
        <w:rPr>
          <w:i/>
          <w:iCs/>
          <w:sz w:val="20"/>
          <w:szCs w:val="20"/>
        </w:rPr>
      </w:pPr>
      <w:r w:rsidRPr="13CD443A">
        <w:rPr>
          <w:i/>
          <w:iCs/>
          <w:sz w:val="20"/>
          <w:szCs w:val="20"/>
        </w:rPr>
        <w:t>W</w:t>
      </w:r>
      <w:r w:rsidR="04499251" w:rsidRPr="13CD443A">
        <w:rPr>
          <w:i/>
          <w:iCs/>
          <w:sz w:val="20"/>
          <w:szCs w:val="20"/>
        </w:rPr>
        <w:t>nioskodawca</w:t>
      </w:r>
      <w:r w:rsidR="0044795C">
        <w:rPr>
          <w:i/>
          <w:iCs/>
          <w:sz w:val="20"/>
          <w:szCs w:val="20"/>
        </w:rPr>
        <w:t xml:space="preserve"> </w:t>
      </w:r>
      <w:r w:rsidR="00DE1624" w:rsidRPr="13CD443A">
        <w:rPr>
          <w:i/>
          <w:iCs/>
          <w:sz w:val="20"/>
          <w:szCs w:val="20"/>
        </w:rPr>
        <w:t xml:space="preserve">uzupełnia wyłącznie białe pola. </w:t>
      </w:r>
    </w:p>
    <w:p w14:paraId="70CA7B3A" w14:textId="77A67678" w:rsidR="00DE1624" w:rsidRDefault="00DE1624" w:rsidP="13CD443A">
      <w:pPr>
        <w:spacing w:after="120"/>
        <w:jc w:val="both"/>
        <w:rPr>
          <w:rFonts w:ascii="Calibri" w:eastAsia="Calibri" w:hAnsi="Calibri" w:cs="Calibri"/>
          <w:i/>
          <w:iCs/>
          <w:color w:val="D13438"/>
          <w:sz w:val="20"/>
          <w:szCs w:val="20"/>
          <w:u w:val="single"/>
        </w:rPr>
      </w:pPr>
      <w:r w:rsidRPr="13CD443A">
        <w:rPr>
          <w:i/>
          <w:iCs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27569A40" w:rsidRPr="0044795C">
        <w:rPr>
          <w:i/>
          <w:iCs/>
          <w:sz w:val="20"/>
          <w:szCs w:val="20"/>
        </w:rPr>
        <w:t xml:space="preserve"> </w:t>
      </w:r>
      <w:r w:rsidR="27569A40" w:rsidRPr="0044795C">
        <w:rPr>
          <w:rFonts w:ascii="Calibri" w:eastAsia="Calibri" w:hAnsi="Calibri" w:cs="Calibri"/>
          <w:i/>
          <w:iCs/>
          <w:sz w:val="20"/>
          <w:szCs w:val="20"/>
          <w:u w:val="single"/>
        </w:rPr>
        <w:t>Przy wypełnianiu Tabel należy zapoznać się z instrukcją zawartą nad daną Tabelą lub w nagłówku Tabeli.</w:t>
      </w:r>
    </w:p>
    <w:p w14:paraId="4F39DC0B" w14:textId="77777777" w:rsidR="0049722E" w:rsidRDefault="0049722E" w:rsidP="0ACA543E">
      <w:pPr>
        <w:spacing w:after="120"/>
        <w:jc w:val="both"/>
        <w:rPr>
          <w:i/>
          <w:iCs/>
          <w:sz w:val="20"/>
          <w:szCs w:val="20"/>
        </w:rPr>
      </w:pPr>
    </w:p>
    <w:p w14:paraId="7FB7D205" w14:textId="08D47539" w:rsidR="0ACA543E" w:rsidRDefault="0ACA543E" w:rsidP="0ACA543E">
      <w:pPr>
        <w:spacing w:after="120"/>
        <w:jc w:val="both"/>
        <w:rPr>
          <w:i/>
          <w:iCs/>
          <w:sz w:val="20"/>
          <w:szCs w:val="20"/>
        </w:rPr>
      </w:pPr>
    </w:p>
    <w:p w14:paraId="3CC075F9" w14:textId="77777777" w:rsidR="0070314A" w:rsidRPr="00C84364" w:rsidRDefault="005E06F6" w:rsidP="00C84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705167">
        <w:trPr>
          <w:trHeight w:val="857"/>
        </w:trPr>
        <w:tc>
          <w:tcPr>
            <w:tcW w:w="9351" w:type="dxa"/>
            <w:shd w:val="clear" w:color="auto" w:fill="C5E0B3" w:themeFill="accent6" w:themeFillTint="66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50A4CBD" w14:textId="1CB551A8" w:rsidR="0049722E" w:rsidRDefault="004972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78069C7" w14:textId="34718AED" w:rsidR="00574C96" w:rsidRDefault="00590292" w:rsidP="70A62EBD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13CD443A">
        <w:rPr>
          <w:rFonts w:cstheme="minorBidi"/>
        </w:rPr>
        <w:lastRenderedPageBreak/>
        <w:t xml:space="preserve">DANE </w:t>
      </w:r>
      <w:r w:rsidR="79F39EF7" w:rsidRPr="13CD443A">
        <w:rPr>
          <w:rFonts w:cstheme="minorBidi"/>
        </w:rPr>
        <w:t>W</w:t>
      </w:r>
      <w:r w:rsidR="412EC899" w:rsidRPr="13CD443A">
        <w:rPr>
          <w:rFonts w:cstheme="minorBidi"/>
        </w:rPr>
        <w:t>NIOSKODAWCY</w:t>
      </w:r>
    </w:p>
    <w:p w14:paraId="557D8604" w14:textId="363556FF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F72E87">
        <w:rPr>
          <w:i/>
          <w:sz w:val="20"/>
        </w:rPr>
        <w:t>Tabelę</w:t>
      </w:r>
      <w:r w:rsidRPr="00623926">
        <w:rPr>
          <w:i/>
          <w:sz w:val="20"/>
        </w:rPr>
        <w:t xml:space="preserve"> B.</w:t>
      </w:r>
      <w:r w:rsidR="005A387B" w:rsidRPr="00623926">
        <w:rPr>
          <w:i/>
          <w:sz w:val="20"/>
        </w:rPr>
        <w:t>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78D4E33D" w:rsidR="00AD2CA6" w:rsidRDefault="00AD2CA6" w:rsidP="00AD2CA6">
      <w:pPr>
        <w:pStyle w:val="Legenda"/>
        <w:keepNext/>
      </w:pPr>
      <w:bookmarkStart w:id="0" w:name="_Ref20825704"/>
      <w:r>
        <w:t xml:space="preserve">Tabela </w:t>
      </w:r>
      <w:r w:rsidRPr="13CD443A">
        <w:fldChar w:fldCharType="begin"/>
      </w:r>
      <w:r>
        <w:instrText xml:space="preserve"> STYLEREF 1 \s </w:instrText>
      </w:r>
      <w:r w:rsidRPr="13CD443A">
        <w:fldChar w:fldCharType="separate"/>
      </w:r>
      <w:r w:rsidR="006A64C5" w:rsidRPr="13CD443A">
        <w:rPr>
          <w:noProof/>
        </w:rPr>
        <w:t>B</w:t>
      </w:r>
      <w:r w:rsidRPr="13CD443A">
        <w:rPr>
          <w:noProof/>
        </w:rPr>
        <w:fldChar w:fldCharType="end"/>
      </w:r>
      <w:r w:rsidR="006A64C5">
        <w:t>.</w:t>
      </w:r>
      <w:r w:rsidRPr="13CD443A">
        <w:fldChar w:fldCharType="begin"/>
      </w:r>
      <w:r>
        <w:instrText xml:space="preserve"> SEQ Tabela \* ARABIC \s 1 </w:instrText>
      </w:r>
      <w:r w:rsidRPr="13CD443A">
        <w:fldChar w:fldCharType="separate"/>
      </w:r>
      <w:r w:rsidR="006A64C5" w:rsidRPr="13CD443A">
        <w:rPr>
          <w:noProof/>
        </w:rPr>
        <w:t>1</w:t>
      </w:r>
      <w:r w:rsidRPr="13CD443A">
        <w:rPr>
          <w:noProof/>
        </w:rPr>
        <w:fldChar w:fldCharType="end"/>
      </w:r>
      <w:r>
        <w:t xml:space="preserve"> Dane </w:t>
      </w:r>
      <w:r w:rsidR="79F39EF7">
        <w:t>W</w:t>
      </w:r>
      <w:r w:rsidR="3B313BD7">
        <w:t>nioskodawcy</w:t>
      </w:r>
      <w:bookmarkEnd w:id="0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65"/>
        <w:gridCol w:w="2500"/>
        <w:gridCol w:w="5786"/>
      </w:tblGrid>
      <w:tr w:rsidR="0070314A" w:rsidRPr="00574C96" w14:paraId="191965BB" w14:textId="77777777" w:rsidTr="715BD39F">
        <w:tc>
          <w:tcPr>
            <w:tcW w:w="1065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C84364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</w:pPr>
            <w:r w:rsidRPr="307EB16C">
              <w:t>P</w:t>
            </w:r>
            <w:r w:rsidR="00C84364" w:rsidRPr="307EB16C">
              <w:t>odmi</w:t>
            </w:r>
            <w:r w:rsidR="1282DB9E" w:rsidRPr="307EB16C">
              <w:t>o</w:t>
            </w:r>
            <w:r w:rsidR="00C84364" w:rsidRPr="307EB16C">
              <w:t>t</w:t>
            </w:r>
          </w:p>
        </w:tc>
        <w:tc>
          <w:tcPr>
            <w:tcW w:w="2500" w:type="dxa"/>
            <w:shd w:val="clear" w:color="auto" w:fill="C5E0B3" w:themeFill="accent6" w:themeFillTint="66"/>
          </w:tcPr>
          <w:p w14:paraId="5064A83D" w14:textId="3F60464F" w:rsidR="0070314A" w:rsidRPr="00C84364" w:rsidRDefault="00C84364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13CD443A">
              <w:t xml:space="preserve">Pełna nazwa </w:t>
            </w:r>
            <w:r w:rsidR="00975C91">
              <w:t>Wnioskodawcy</w:t>
            </w:r>
            <w:r w:rsidRPr="13CD443A">
              <w:t xml:space="preserve"> / Lidera Konsorcjum</w:t>
            </w:r>
            <w:r w:rsidR="7FD3ADCA" w:rsidRPr="13CD443A">
              <w:t>*</w:t>
            </w:r>
            <w:r w:rsidR="00AD2CA6" w:rsidRPr="13CD443A">
              <w:t xml:space="preserve"> / Członka Konsorcjum</w:t>
            </w:r>
            <w:r w:rsidR="57ED5432" w:rsidRPr="13CD443A"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715BD39F">
        <w:trPr>
          <w:trHeight w:val="683"/>
        </w:trPr>
        <w:tc>
          <w:tcPr>
            <w:tcW w:w="1065" w:type="dxa"/>
            <w:vMerge/>
          </w:tcPr>
          <w:p w14:paraId="7E60684F" w14:textId="77777777" w:rsidR="00574C96" w:rsidRPr="00C84364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38E9370" w14:textId="028E9152" w:rsidR="00574C96" w:rsidRPr="00C84364" w:rsidRDefault="00AD2CA6" w:rsidP="002F1205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  <w:r w:rsidR="00574C96" w:rsidRPr="00C84364">
              <w:rPr>
                <w:rFonts w:cstheme="minorHAnsi"/>
              </w:rPr>
              <w:br/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715BD39F">
        <w:trPr>
          <w:trHeight w:val="434"/>
        </w:trPr>
        <w:tc>
          <w:tcPr>
            <w:tcW w:w="1065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653C66E9" w14:textId="4853D010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715BD39F">
        <w:tc>
          <w:tcPr>
            <w:tcW w:w="1065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7272398" w14:textId="18601C6C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715BD39F">
        <w:tc>
          <w:tcPr>
            <w:tcW w:w="1065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3C8EAAE" w14:textId="370CDB11" w:rsidR="0070314A" w:rsidRPr="00C84364" w:rsidRDefault="0070314A" w:rsidP="00C8436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 w:rsidR="00C84364">
              <w:rPr>
                <w:rFonts w:cstheme="minorHAnsi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715BD39F">
        <w:tc>
          <w:tcPr>
            <w:tcW w:w="1065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3B666B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715BD39F">
        <w:tc>
          <w:tcPr>
            <w:tcW w:w="1065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1EFA9E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715BD39F">
        <w:tc>
          <w:tcPr>
            <w:tcW w:w="1065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4961C5D" w14:textId="611CAE0F" w:rsidR="0070314A" w:rsidRPr="00C84364" w:rsidRDefault="00AD2CA6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70A62EBD">
              <w:t xml:space="preserve">Imiona i nazwiska osób </w:t>
            </w:r>
            <w:r>
              <w:t xml:space="preserve">upoważnionych do reprezentowania i składania oświadczeń woli w imieniu </w:t>
            </w:r>
            <w:r w:rsidR="00975C91">
              <w:t>Wnioskodawcy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33E2B2D4" w14:textId="73021250" w:rsidR="00084FF5" w:rsidRDefault="00084FF5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66851A5" w14:textId="18338B7E" w:rsidR="00AD2CA6" w:rsidRPr="00A44961" w:rsidRDefault="7A5BDC5D" w:rsidP="13CD443A">
      <w:pPr>
        <w:spacing w:before="60" w:after="60" w:line="276" w:lineRule="auto"/>
        <w:ind w:left="720"/>
        <w:jc w:val="both"/>
        <w:rPr>
          <w:rFonts w:ascii="Calibri" w:eastAsia="Calibri" w:hAnsi="Calibri" w:cs="Calibri"/>
          <w:sz w:val="18"/>
          <w:szCs w:val="18"/>
        </w:rPr>
      </w:pPr>
      <w:r w:rsidRPr="00A44961">
        <w:rPr>
          <w:rFonts w:ascii="Calibri" w:eastAsia="Calibri" w:hAnsi="Calibri" w:cs="Calibri"/>
          <w:i/>
          <w:iCs/>
          <w:sz w:val="18"/>
          <w:szCs w:val="18"/>
          <w:u w:val="single"/>
        </w:rPr>
        <w:t>*niepotrzebne skreślić</w:t>
      </w:r>
    </w:p>
    <w:p w14:paraId="760B314E" w14:textId="532411C7" w:rsidR="0ACA543E" w:rsidRDefault="0ACA543E" w:rsidP="0ACA543E">
      <w:pPr>
        <w:pStyle w:val="Akapitzlist"/>
        <w:spacing w:before="60" w:after="60" w:line="276" w:lineRule="auto"/>
        <w:ind w:left="0"/>
        <w:jc w:val="both"/>
        <w:rPr>
          <w:rFonts w:ascii="Times New Roman" w:hAnsi="Times New Roman" w:cs="Times New Roman"/>
        </w:rPr>
      </w:pPr>
    </w:p>
    <w:p w14:paraId="2E295D69" w14:textId="5B526D6A" w:rsidR="001C215B" w:rsidRPr="001C215B" w:rsidRDefault="00590292" w:rsidP="001C215B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72538411" w14:textId="4A58E9F9" w:rsidR="001C215B" w:rsidRDefault="001C215B" w:rsidP="001C215B">
      <w:pPr>
        <w:pStyle w:val="Legenda"/>
        <w:keepNext/>
      </w:pPr>
      <w:r>
        <w:t xml:space="preserve">Tabela </w:t>
      </w:r>
      <w:r w:rsidRPr="70A62EBD">
        <w:fldChar w:fldCharType="begin"/>
      </w:r>
      <w:r>
        <w:instrText xml:space="preserve"> STYLEREF 1 \s </w:instrText>
      </w:r>
      <w:r w:rsidRPr="70A62EBD">
        <w:fldChar w:fldCharType="separate"/>
      </w:r>
      <w:r w:rsidR="006A64C5" w:rsidRPr="70A62EBD">
        <w:rPr>
          <w:noProof/>
        </w:rPr>
        <w:t>C</w:t>
      </w:r>
      <w:r w:rsidRPr="70A62EBD">
        <w:rPr>
          <w:noProof/>
        </w:rPr>
        <w:fldChar w:fldCharType="end"/>
      </w:r>
      <w:r w:rsidR="006A64C5">
        <w:t>.</w:t>
      </w:r>
      <w:r w:rsidRPr="70A62EBD">
        <w:fldChar w:fldCharType="begin"/>
      </w:r>
      <w:r>
        <w:instrText xml:space="preserve"> SEQ Tabela \* ARABIC \s 1 </w:instrText>
      </w:r>
      <w:r w:rsidRPr="70A62EBD">
        <w:fldChar w:fldCharType="separate"/>
      </w:r>
      <w:r w:rsidR="006A64C5" w:rsidRPr="70A62EBD">
        <w:rPr>
          <w:noProof/>
        </w:rPr>
        <w:t>1</w:t>
      </w:r>
      <w:r w:rsidRPr="70A62EBD">
        <w:rPr>
          <w:noProof/>
        </w:rPr>
        <w:fldChar w:fldCharType="end"/>
      </w:r>
      <w:r>
        <w:t xml:space="preserve"> Dane osoby kontaktowej ze strony </w:t>
      </w:r>
      <w:r w:rsidR="00975C91">
        <w:t>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FFFE518" w14:textId="3D260CD8" w:rsidR="00DB0580" w:rsidRPr="00AD2CA6" w:rsidRDefault="00AD2CA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853605A" w14:textId="0927BF8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26BDC477" w14:textId="0E29C607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B4F5C1C" w14:textId="101216D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5A0E52A5" w14:textId="4046EDCB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95B9A8A" w14:textId="69CFDFD5" w:rsidR="0049722E" w:rsidRDefault="0049722E" w:rsidP="00EC439A">
      <w:r>
        <w:br w:type="page"/>
      </w:r>
    </w:p>
    <w:p w14:paraId="66CAE2F7" w14:textId="77777777" w:rsidR="00EC439A" w:rsidRDefault="00EC439A" w:rsidP="00EC439A"/>
    <w:p w14:paraId="6740798D" w14:textId="5783F634" w:rsidR="00E51364" w:rsidRDefault="27043DF5" w:rsidP="00713FF2">
      <w:pPr>
        <w:pStyle w:val="Nagwek1"/>
      </w:pPr>
      <w:r w:rsidRPr="007A2C8D">
        <w:t>W</w:t>
      </w:r>
      <w:r w:rsidR="0399E047" w:rsidRPr="007A2C8D">
        <w:t>YMAG</w:t>
      </w:r>
      <w:r w:rsidR="5AC2E4B2" w:rsidRPr="007A2C8D">
        <w:t>A</w:t>
      </w:r>
      <w:r w:rsidR="0399E047" w:rsidRPr="007A2C8D">
        <w:t>NIA OBLIGATORYJNE W PRZEDSIĘWZIĘCIU</w:t>
      </w:r>
    </w:p>
    <w:p w14:paraId="1415C4CC" w14:textId="77777777" w:rsidR="00DE1624" w:rsidRDefault="00DE1624" w:rsidP="00705167">
      <w:pPr>
        <w:jc w:val="both"/>
        <w:rPr>
          <w:i/>
          <w:iCs/>
          <w:sz w:val="20"/>
          <w:szCs w:val="20"/>
        </w:rPr>
      </w:pPr>
    </w:p>
    <w:p w14:paraId="4B6694F5" w14:textId="708BB3FB" w:rsidR="00FE0E1E" w:rsidRDefault="00DE1624" w:rsidP="5143A23E">
      <w:pPr>
        <w:jc w:val="both"/>
        <w:rPr>
          <w:rFonts w:ascii="Calibri" w:eastAsia="Calibri" w:hAnsi="Calibri" w:cs="Calibri"/>
          <w:i/>
          <w:iCs/>
          <w:sz w:val="20"/>
          <w:szCs w:val="20"/>
        </w:rPr>
      </w:pPr>
      <w:r w:rsidRPr="5143A23E">
        <w:rPr>
          <w:i/>
          <w:iCs/>
          <w:sz w:val="20"/>
          <w:szCs w:val="20"/>
        </w:rPr>
        <w:t xml:space="preserve">Uwaga! </w:t>
      </w:r>
      <w:r w:rsidR="79F39EF7" w:rsidRPr="5143A23E">
        <w:rPr>
          <w:i/>
          <w:iCs/>
          <w:sz w:val="20"/>
          <w:szCs w:val="20"/>
        </w:rPr>
        <w:t>W</w:t>
      </w:r>
      <w:r w:rsidR="52E79243" w:rsidRPr="5143A23E">
        <w:rPr>
          <w:i/>
          <w:iCs/>
          <w:sz w:val="20"/>
          <w:szCs w:val="20"/>
        </w:rPr>
        <w:t>nioskodawca</w:t>
      </w:r>
      <w:r w:rsidRPr="5143A23E">
        <w:rPr>
          <w:i/>
          <w:iCs/>
          <w:sz w:val="20"/>
          <w:szCs w:val="20"/>
        </w:rPr>
        <w:t xml:space="preserve"> musi określić w </w:t>
      </w:r>
      <w:r w:rsidR="00FE0E1E" w:rsidRPr="5143A23E">
        <w:rPr>
          <w:i/>
          <w:iCs/>
          <w:sz w:val="20"/>
          <w:szCs w:val="20"/>
        </w:rPr>
        <w:t xml:space="preserve">kolejnych tabelach od </w:t>
      </w:r>
      <w:r w:rsidRPr="5143A23E">
        <w:rPr>
          <w:i/>
          <w:iCs/>
          <w:sz w:val="20"/>
          <w:szCs w:val="20"/>
        </w:rPr>
        <w:t>T</w:t>
      </w:r>
      <w:r w:rsidR="00FE0E1E" w:rsidRPr="5143A23E">
        <w:rPr>
          <w:i/>
          <w:iCs/>
          <w:sz w:val="20"/>
          <w:szCs w:val="20"/>
        </w:rPr>
        <w:t>abeli D.1</w:t>
      </w:r>
      <w:r w:rsidRPr="5143A23E">
        <w:rPr>
          <w:i/>
          <w:iCs/>
          <w:sz w:val="20"/>
          <w:szCs w:val="20"/>
        </w:rPr>
        <w:t xml:space="preserve"> </w:t>
      </w:r>
      <w:r w:rsidR="00FE0E1E" w:rsidRPr="5143A23E">
        <w:rPr>
          <w:i/>
          <w:iCs/>
          <w:sz w:val="20"/>
          <w:szCs w:val="20"/>
        </w:rPr>
        <w:t>do</w:t>
      </w:r>
      <w:r w:rsidR="4C10E4CE" w:rsidRPr="5143A23E">
        <w:rPr>
          <w:i/>
          <w:iCs/>
          <w:sz w:val="20"/>
          <w:szCs w:val="20"/>
        </w:rPr>
        <w:t xml:space="preserve"> Tabeli D.</w:t>
      </w:r>
      <w:r w:rsidR="00FE0E1E" w:rsidRPr="5143A23E">
        <w:rPr>
          <w:i/>
          <w:iCs/>
          <w:sz w:val="20"/>
          <w:szCs w:val="20"/>
        </w:rPr>
        <w:t>6</w:t>
      </w:r>
      <w:r w:rsidR="4C10E4CE" w:rsidRPr="5143A23E">
        <w:rPr>
          <w:i/>
          <w:iCs/>
          <w:sz w:val="20"/>
          <w:szCs w:val="20"/>
        </w:rPr>
        <w:t xml:space="preserve"> </w:t>
      </w:r>
      <w:r w:rsidRPr="5143A23E">
        <w:rPr>
          <w:i/>
          <w:iCs/>
          <w:sz w:val="20"/>
          <w:szCs w:val="20"/>
        </w:rPr>
        <w:t>spełnienie Wymagań Obligatoryjnych, stawianych opracowywane</w:t>
      </w:r>
      <w:r w:rsidR="00FE0E1E" w:rsidRPr="5143A23E">
        <w:rPr>
          <w:i/>
          <w:iCs/>
          <w:sz w:val="20"/>
          <w:szCs w:val="20"/>
        </w:rPr>
        <w:t>mu</w:t>
      </w:r>
      <w:r w:rsidR="77EF908B" w:rsidRPr="5143A23E">
        <w:rPr>
          <w:i/>
          <w:iCs/>
          <w:sz w:val="20"/>
          <w:szCs w:val="20"/>
        </w:rPr>
        <w:t xml:space="preserve"> Rozwiązani</w:t>
      </w:r>
      <w:r w:rsidR="00FE0E1E" w:rsidRPr="5143A23E">
        <w:rPr>
          <w:i/>
          <w:iCs/>
          <w:sz w:val="20"/>
          <w:szCs w:val="20"/>
        </w:rPr>
        <w:t>u</w:t>
      </w:r>
      <w:r w:rsidR="77EF908B" w:rsidRPr="5143A23E">
        <w:rPr>
          <w:i/>
          <w:iCs/>
          <w:sz w:val="20"/>
          <w:szCs w:val="20"/>
        </w:rPr>
        <w:t xml:space="preserve"> </w:t>
      </w:r>
      <w:r w:rsidR="335238E3" w:rsidRPr="5143A23E">
        <w:rPr>
          <w:i/>
          <w:iCs/>
          <w:sz w:val="20"/>
          <w:szCs w:val="20"/>
        </w:rPr>
        <w:t>w ramach Działania 1: „Wentylacja sal lekcyjnych”</w:t>
      </w:r>
      <w:r w:rsidRPr="5143A23E">
        <w:rPr>
          <w:i/>
          <w:iCs/>
          <w:sz w:val="20"/>
          <w:szCs w:val="20"/>
        </w:rPr>
        <w:t xml:space="preserve">, opisanych szczegółowo w Załączniku nr 1 do Regulaminu. </w:t>
      </w:r>
      <w:r w:rsidR="111BAB5C" w:rsidRPr="5143A23E">
        <w:rPr>
          <w:rFonts w:ascii="Calibri" w:eastAsia="Calibri" w:hAnsi="Calibri" w:cs="Calibri"/>
          <w:i/>
          <w:iCs/>
          <w:sz w:val="20"/>
          <w:szCs w:val="20"/>
        </w:rPr>
        <w:t>W każdej tabeli w pierwszej kolumnie liczba porządkowa odnosi się do numeracji Wymagań Obligatoryjnych, jak podano w Załączniku nr 1 do Regulaminu.</w:t>
      </w:r>
    </w:p>
    <w:p w14:paraId="7F409F33" w14:textId="7FA92D62" w:rsidR="00DE1624" w:rsidRDefault="0A1D1CC7" w:rsidP="0ACA543E">
      <w:pPr>
        <w:jc w:val="both"/>
        <w:rPr>
          <w:i/>
          <w:iCs/>
          <w:sz w:val="20"/>
          <w:szCs w:val="20"/>
        </w:rPr>
      </w:pPr>
      <w:r w:rsidRPr="0ACA543E">
        <w:rPr>
          <w:i/>
          <w:iCs/>
          <w:sz w:val="20"/>
          <w:szCs w:val="20"/>
        </w:rPr>
        <w:t xml:space="preserve">Wnioskodawca </w:t>
      </w:r>
      <w:r w:rsidR="3F14AE1B" w:rsidRPr="0ACA543E">
        <w:rPr>
          <w:i/>
          <w:iCs/>
          <w:sz w:val="20"/>
          <w:szCs w:val="20"/>
        </w:rPr>
        <w:t xml:space="preserve">zobligowany jest do wpisania </w:t>
      </w:r>
      <w:r w:rsidR="029ED593" w:rsidRPr="0ACA543E">
        <w:rPr>
          <w:i/>
          <w:iCs/>
          <w:sz w:val="20"/>
          <w:szCs w:val="20"/>
        </w:rPr>
        <w:t xml:space="preserve">w kolejnych tabelach od Tabeli D.1 do Tabeli D.6 </w:t>
      </w:r>
      <w:r w:rsidR="3F14AE1B" w:rsidRPr="0ACA543E">
        <w:rPr>
          <w:i/>
          <w:iCs/>
          <w:sz w:val="20"/>
          <w:szCs w:val="20"/>
        </w:rPr>
        <w:t xml:space="preserve">w kolumnie </w:t>
      </w:r>
      <w:r w:rsidR="3F14AE1B" w:rsidRPr="0ACA543E">
        <w:rPr>
          <w:b/>
          <w:bCs/>
          <w:i/>
          <w:iCs/>
          <w:sz w:val="20"/>
          <w:szCs w:val="20"/>
        </w:rPr>
        <w:t>„Spełnienie wymagania”</w:t>
      </w:r>
      <w:r w:rsidR="3F14AE1B" w:rsidRPr="0ACA543E">
        <w:rPr>
          <w:i/>
          <w:iCs/>
          <w:sz w:val="20"/>
          <w:szCs w:val="20"/>
        </w:rPr>
        <w:t xml:space="preserve"> frazy „Spełniam” w przypadku deklaracji spełnienia określonego wymagania lub „Nie spełniam” w przypadku braku deklaracji spełnienia określonego wymagania. Jednocześnie w kolumnie </w:t>
      </w:r>
      <w:r w:rsidR="3F14AE1B" w:rsidRPr="0ACA543E">
        <w:rPr>
          <w:b/>
          <w:bCs/>
          <w:i/>
          <w:iCs/>
          <w:sz w:val="20"/>
          <w:szCs w:val="20"/>
        </w:rPr>
        <w:t>„Uwagi”</w:t>
      </w:r>
      <w:r w:rsidR="3F14AE1B" w:rsidRPr="0ACA543E">
        <w:rPr>
          <w:i/>
          <w:iCs/>
          <w:sz w:val="20"/>
          <w:szCs w:val="20"/>
        </w:rPr>
        <w:t xml:space="preserve"> </w:t>
      </w:r>
      <w:r w:rsidR="3D05CB56" w:rsidRPr="0ACA543E">
        <w:rPr>
          <w:i/>
          <w:iCs/>
          <w:sz w:val="20"/>
          <w:szCs w:val="20"/>
        </w:rPr>
        <w:t>W</w:t>
      </w:r>
      <w:r w:rsidR="7B2C03C6" w:rsidRPr="0ACA543E">
        <w:rPr>
          <w:i/>
          <w:iCs/>
          <w:sz w:val="20"/>
          <w:szCs w:val="20"/>
        </w:rPr>
        <w:t>nioskodawca</w:t>
      </w:r>
      <w:r w:rsidR="3F14AE1B" w:rsidRPr="0ACA543E">
        <w:rPr>
          <w:i/>
          <w:iCs/>
          <w:sz w:val="20"/>
          <w:szCs w:val="20"/>
        </w:rPr>
        <w:t xml:space="preserve"> może (lecz nie musi) wpisać swoje uwagi odnośnie spełniania lub niespełniania danego </w:t>
      </w:r>
      <w:r w:rsidR="49320117" w:rsidRPr="0ACA543E">
        <w:rPr>
          <w:i/>
          <w:iCs/>
          <w:sz w:val="20"/>
          <w:szCs w:val="20"/>
        </w:rPr>
        <w:t>W</w:t>
      </w:r>
      <w:r w:rsidR="696F9364" w:rsidRPr="0ACA543E">
        <w:rPr>
          <w:i/>
          <w:iCs/>
          <w:sz w:val="20"/>
          <w:szCs w:val="20"/>
        </w:rPr>
        <w:t>ymagania</w:t>
      </w:r>
      <w:r w:rsidR="3F14AE1B" w:rsidRPr="0ACA543E">
        <w:rPr>
          <w:i/>
          <w:iCs/>
          <w:sz w:val="20"/>
          <w:szCs w:val="20"/>
        </w:rPr>
        <w:t>.</w:t>
      </w:r>
      <w:r w:rsidR="636E6AFA" w:rsidRPr="0ACA543E">
        <w:rPr>
          <w:i/>
          <w:iCs/>
          <w:sz w:val="20"/>
          <w:szCs w:val="20"/>
        </w:rPr>
        <w:t xml:space="preserve"> Informacje zawarte w polu „Uwagi” nie mogą podważać ani relatywizować spełnienia lub niespełnienia określonego Wymagania Obligatoryjnego.</w:t>
      </w:r>
    </w:p>
    <w:p w14:paraId="34BBD626" w14:textId="38FADB05" w:rsidR="0044795C" w:rsidRDefault="0044795C" w:rsidP="2DB36FC3">
      <w:pPr>
        <w:rPr>
          <w:i/>
          <w:iCs/>
          <w:sz w:val="20"/>
          <w:szCs w:val="20"/>
          <w:u w:val="single"/>
        </w:rPr>
      </w:pPr>
      <w:r w:rsidRPr="2DB36FC3">
        <w:rPr>
          <w:i/>
          <w:iCs/>
          <w:sz w:val="20"/>
          <w:szCs w:val="20"/>
          <w:u w:val="single"/>
        </w:rPr>
        <w:t>Uwaga! Wnioskodawca dla Wymagań Obligatoryjnych</w:t>
      </w:r>
      <w:r w:rsidR="00FE0E1E">
        <w:rPr>
          <w:i/>
          <w:iCs/>
          <w:sz w:val="20"/>
          <w:szCs w:val="20"/>
          <w:u w:val="single"/>
        </w:rPr>
        <w:t>,</w:t>
      </w:r>
      <w:r w:rsidRPr="2DB36FC3">
        <w:rPr>
          <w:i/>
          <w:iCs/>
          <w:sz w:val="20"/>
          <w:szCs w:val="20"/>
          <w:u w:val="single"/>
        </w:rPr>
        <w:t xml:space="preserve"> </w:t>
      </w:r>
      <w:r w:rsidR="00FE0E1E" w:rsidRPr="00FE0E1E">
        <w:rPr>
          <w:b/>
          <w:i/>
          <w:iCs/>
          <w:sz w:val="20"/>
          <w:szCs w:val="20"/>
          <w:u w:val="single"/>
        </w:rPr>
        <w:t>dla których podano pole uzasadnienia</w:t>
      </w:r>
      <w:r w:rsidR="00FE0E1E">
        <w:rPr>
          <w:i/>
          <w:iCs/>
          <w:sz w:val="20"/>
          <w:szCs w:val="20"/>
          <w:u w:val="single"/>
        </w:rPr>
        <w:t>, musi wpisać uzasadnienie</w:t>
      </w:r>
      <w:r w:rsidRPr="2DB36FC3">
        <w:rPr>
          <w:i/>
          <w:iCs/>
          <w:sz w:val="20"/>
          <w:szCs w:val="20"/>
          <w:u w:val="single"/>
        </w:rPr>
        <w:t xml:space="preserve"> spełnienia </w:t>
      </w:r>
      <w:r w:rsidR="00FE0E1E">
        <w:rPr>
          <w:i/>
          <w:iCs/>
          <w:sz w:val="20"/>
          <w:szCs w:val="20"/>
          <w:u w:val="single"/>
        </w:rPr>
        <w:t>danego wymagania</w:t>
      </w:r>
      <w:r w:rsidRPr="2DB36FC3">
        <w:rPr>
          <w:i/>
          <w:iCs/>
          <w:sz w:val="20"/>
          <w:szCs w:val="20"/>
          <w:u w:val="single"/>
        </w:rPr>
        <w:t>.</w:t>
      </w:r>
    </w:p>
    <w:p w14:paraId="1AA09797" w14:textId="09713108" w:rsidR="00E51364" w:rsidRPr="00677385" w:rsidRDefault="0399E047" w:rsidP="0ACA543E">
      <w:pPr>
        <w:jc w:val="both"/>
        <w:rPr>
          <w:i/>
          <w:iCs/>
          <w:color w:val="44546A" w:themeColor="text2"/>
          <w:sz w:val="18"/>
          <w:szCs w:val="18"/>
        </w:rPr>
      </w:pPr>
      <w:r w:rsidRPr="0ACA543E">
        <w:rPr>
          <w:i/>
          <w:iCs/>
          <w:color w:val="445369"/>
          <w:sz w:val="18"/>
          <w:szCs w:val="18"/>
        </w:rPr>
        <w:t xml:space="preserve">Tabela </w:t>
      </w:r>
      <w:r w:rsidR="4AF4A396" w:rsidRPr="0ACA543E">
        <w:rPr>
          <w:i/>
          <w:iCs/>
          <w:color w:val="445369"/>
          <w:sz w:val="18"/>
          <w:szCs w:val="18"/>
        </w:rPr>
        <w:t>D</w:t>
      </w:r>
      <w:r w:rsidRPr="0ACA543E">
        <w:rPr>
          <w:i/>
          <w:iCs/>
          <w:color w:val="445369"/>
          <w:sz w:val="18"/>
          <w:szCs w:val="18"/>
        </w:rPr>
        <w:t>.</w:t>
      </w:r>
      <w:r w:rsidR="4AF4A396" w:rsidRPr="0ACA543E">
        <w:rPr>
          <w:i/>
          <w:iCs/>
          <w:color w:val="445369"/>
          <w:sz w:val="18"/>
          <w:szCs w:val="18"/>
        </w:rPr>
        <w:t>1</w:t>
      </w:r>
      <w:r w:rsidRPr="0ACA543E">
        <w:rPr>
          <w:i/>
          <w:iCs/>
          <w:color w:val="445369"/>
          <w:sz w:val="18"/>
          <w:szCs w:val="18"/>
        </w:rPr>
        <w:t xml:space="preserve"> </w:t>
      </w:r>
      <w:r w:rsidR="065E58D5" w:rsidRPr="0ACA543E">
        <w:rPr>
          <w:i/>
          <w:iCs/>
          <w:color w:val="445369"/>
          <w:sz w:val="18"/>
          <w:szCs w:val="18"/>
        </w:rPr>
        <w:t xml:space="preserve">Wymagania </w:t>
      </w:r>
      <w:r w:rsidR="2551BB25" w:rsidRPr="0ACA543E">
        <w:rPr>
          <w:i/>
          <w:iCs/>
          <w:color w:val="445369"/>
          <w:sz w:val="18"/>
          <w:szCs w:val="18"/>
        </w:rPr>
        <w:t>O</w:t>
      </w:r>
      <w:r w:rsidR="065E58D5" w:rsidRPr="0ACA543E">
        <w:rPr>
          <w:i/>
          <w:iCs/>
          <w:color w:val="44546A" w:themeColor="text2"/>
          <w:sz w:val="18"/>
          <w:szCs w:val="18"/>
        </w:rPr>
        <w:t xml:space="preserve">bligatoryjne </w:t>
      </w:r>
      <w:r w:rsidR="1AA41E6C" w:rsidRPr="0ACA543E">
        <w:rPr>
          <w:i/>
          <w:iCs/>
          <w:color w:val="44546A" w:themeColor="text2"/>
          <w:sz w:val="18"/>
          <w:szCs w:val="18"/>
        </w:rPr>
        <w:t xml:space="preserve">dla </w:t>
      </w:r>
      <w:r w:rsidR="066A3385" w:rsidRPr="0ACA543E">
        <w:rPr>
          <w:i/>
          <w:iCs/>
          <w:color w:val="44546A" w:themeColor="text2"/>
          <w:sz w:val="18"/>
          <w:szCs w:val="18"/>
        </w:rPr>
        <w:t>Systemu wentylacji A sal lekcyjnych w Działaniu 1: „Wentylacja sal lekcyjnych”</w:t>
      </w:r>
      <w:r w:rsidR="3F14AE1B" w:rsidRPr="0ACA543E">
        <w:rPr>
          <w:i/>
          <w:iCs/>
          <w:color w:val="44546A" w:themeColor="text2"/>
          <w:sz w:val="18"/>
          <w:szCs w:val="18"/>
        </w:rPr>
        <w:t xml:space="preserve"> 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792"/>
        <w:gridCol w:w="1613"/>
        <w:gridCol w:w="2552"/>
        <w:gridCol w:w="1559"/>
        <w:gridCol w:w="3690"/>
      </w:tblGrid>
      <w:tr w:rsidR="007362A5" w:rsidRPr="005D609E" w14:paraId="1894AAB2" w14:textId="41270081" w:rsidTr="0ACA543E">
        <w:trPr>
          <w:trHeight w:val="730"/>
          <w:jc w:val="center"/>
        </w:trPr>
        <w:tc>
          <w:tcPr>
            <w:tcW w:w="792" w:type="dxa"/>
            <w:shd w:val="clear" w:color="auto" w:fill="C5E0B3" w:themeFill="accent6" w:themeFillTint="66"/>
            <w:vAlign w:val="center"/>
          </w:tcPr>
          <w:p w14:paraId="108002FA" w14:textId="4D6614D6" w:rsidR="007362A5" w:rsidRPr="005D609E" w:rsidRDefault="46603591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613" w:type="dxa"/>
            <w:shd w:val="clear" w:color="auto" w:fill="C5E0B3" w:themeFill="accent6" w:themeFillTint="66"/>
            <w:vAlign w:val="center"/>
          </w:tcPr>
          <w:p w14:paraId="19FEEB31" w14:textId="77777777" w:rsidR="007362A5" w:rsidRPr="005D609E" w:rsidRDefault="5B837154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14:paraId="63917D62" w14:textId="7EB90895" w:rsidR="007362A5" w:rsidRPr="005D609E" w:rsidRDefault="5B837154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Nazwa </w:t>
            </w:r>
            <w:r w:rsidR="008A1D8F"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ymagania </w:t>
            </w:r>
            <w:r w:rsidR="008A1D8F"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bligatoryjnego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04B2364" w14:textId="799C56CC" w:rsidR="007362A5" w:rsidRPr="005D609E" w:rsidRDefault="24CDE678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C5E0B3" w:themeFill="accent6" w:themeFillTint="66"/>
            <w:vAlign w:val="center"/>
          </w:tcPr>
          <w:p w14:paraId="46692EDA" w14:textId="6D27A9C2" w:rsidR="60A4A0C1" w:rsidRPr="005D609E" w:rsidRDefault="1BC46EAB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C26B72" w14:paraId="4DFD18FF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58678778" w14:textId="53B366C6" w:rsidR="00C26B72" w:rsidRPr="005D609E" w:rsidRDefault="00C26B72" w:rsidP="00C26B72">
            <w:pPr>
              <w:jc w:val="center"/>
            </w:pPr>
            <w:r w:rsidRPr="005D609E">
              <w:t>1.1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D8FFD49" w14:textId="798406D3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06A2F5A1" w14:textId="51F9A652" w:rsidR="00C26B72" w:rsidRPr="005D609E" w:rsidRDefault="00C26B72" w:rsidP="00C26B72">
            <w:pPr>
              <w:jc w:val="center"/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49161D9" w14:textId="0D19597A" w:rsidR="00C26B72" w:rsidRPr="005D609E" w:rsidRDefault="00C26B72" w:rsidP="00FE0E1E">
            <w:r w:rsidRPr="005D609E">
              <w:t>Rodzaj systemu wentylacji</w:t>
            </w:r>
          </w:p>
        </w:tc>
        <w:tc>
          <w:tcPr>
            <w:tcW w:w="1559" w:type="dxa"/>
            <w:vAlign w:val="center"/>
          </w:tcPr>
          <w:p w14:paraId="01F5F60B" w14:textId="77EC0D86" w:rsidR="00C26B72" w:rsidRPr="005D609E" w:rsidRDefault="00C26B72" w:rsidP="00FE0E1E"/>
        </w:tc>
        <w:tc>
          <w:tcPr>
            <w:tcW w:w="3690" w:type="dxa"/>
            <w:vAlign w:val="center"/>
          </w:tcPr>
          <w:p w14:paraId="5789B765" w14:textId="0A204C14" w:rsidR="00C26B72" w:rsidRPr="005D609E" w:rsidRDefault="00C26B72" w:rsidP="00FE0E1E"/>
        </w:tc>
      </w:tr>
      <w:tr w:rsidR="00D94479" w14:paraId="47D9B0C6" w14:textId="77777777" w:rsidTr="0ACA543E">
        <w:trPr>
          <w:trHeight w:val="64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9777BEC" w14:textId="3DD9913B" w:rsidR="00D94479" w:rsidRPr="005D609E" w:rsidRDefault="46DF68D9" w:rsidP="4B7BEAE1">
            <w:r w:rsidRPr="0ACA543E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</w:t>
            </w:r>
            <w:r w:rsidR="00686894" w:rsidRPr="0ACA543E">
              <w:rPr>
                <w:i/>
                <w:iCs/>
                <w:sz w:val="20"/>
                <w:szCs w:val="20"/>
              </w:rPr>
              <w:t>zawierające</w:t>
            </w:r>
            <w:r w:rsidR="3EE1BEFA" w:rsidRPr="0ACA543E">
              <w:rPr>
                <w:i/>
                <w:iCs/>
                <w:sz w:val="20"/>
                <w:szCs w:val="20"/>
              </w:rPr>
              <w:t xml:space="preserve"> m.in..:</w:t>
            </w:r>
            <w:r w:rsidR="00686894" w:rsidRPr="0ACA543E">
              <w:rPr>
                <w:i/>
                <w:iCs/>
                <w:sz w:val="20"/>
                <w:szCs w:val="20"/>
              </w:rPr>
              <w:t xml:space="preserve"> opis przyjętego sposo</w:t>
            </w:r>
            <w:r w:rsidR="72EF4F1C" w:rsidRPr="0ACA543E">
              <w:rPr>
                <w:i/>
                <w:iCs/>
                <w:sz w:val="20"/>
                <w:szCs w:val="20"/>
              </w:rPr>
              <w:t>b</w:t>
            </w:r>
            <w:r w:rsidR="00686894" w:rsidRPr="0ACA543E">
              <w:rPr>
                <w:i/>
                <w:iCs/>
                <w:sz w:val="20"/>
                <w:szCs w:val="20"/>
              </w:rPr>
              <w:t>u</w:t>
            </w:r>
            <w:r w:rsidR="72EF4F1C" w:rsidRPr="0ACA543E">
              <w:rPr>
                <w:i/>
                <w:iCs/>
                <w:sz w:val="20"/>
                <w:szCs w:val="20"/>
              </w:rPr>
              <w:t xml:space="preserve"> dystrybucji powietrza przez System wentylacji A w Sali lekcyjnej.</w:t>
            </w:r>
          </w:p>
        </w:tc>
      </w:tr>
      <w:tr w:rsidR="00C26B72" w14:paraId="4E4E608A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247A96FE" w14:textId="77777777" w:rsidR="00C26B72" w:rsidRPr="005D609E" w:rsidRDefault="00C26B72" w:rsidP="00C26B72">
            <w:pPr>
              <w:jc w:val="center"/>
            </w:pPr>
            <w:r w:rsidRPr="005D609E">
              <w:t>1.2</w:t>
            </w:r>
          </w:p>
          <w:p w14:paraId="79852016" w14:textId="0852DBD8" w:rsidR="00C26B72" w:rsidRPr="005D609E" w:rsidRDefault="00C26B72" w:rsidP="00C26B72">
            <w:pPr>
              <w:jc w:val="center"/>
            </w:pP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56687742" w14:textId="53DBC00E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59B74AB6" w14:textId="32224B22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5DB6DEE4" w14:textId="0448765B" w:rsidR="00C26B72" w:rsidRPr="005D609E" w:rsidRDefault="00E54C74" w:rsidP="00FE0E1E">
            <w:r>
              <w:t>Liczba central</w:t>
            </w:r>
            <w:r w:rsidR="00C26B72" w:rsidRPr="005D609E">
              <w:t xml:space="preserve"> wentylacyjnych w Sali lekcyjnej</w:t>
            </w:r>
          </w:p>
        </w:tc>
        <w:tc>
          <w:tcPr>
            <w:tcW w:w="1559" w:type="dxa"/>
            <w:vAlign w:val="center"/>
          </w:tcPr>
          <w:p w14:paraId="3DDBE969" w14:textId="6CCF08D1" w:rsidR="00C26B72" w:rsidRPr="005D609E" w:rsidRDefault="00C26B72" w:rsidP="00FE0E1E"/>
        </w:tc>
        <w:tc>
          <w:tcPr>
            <w:tcW w:w="3690" w:type="dxa"/>
            <w:vAlign w:val="center"/>
          </w:tcPr>
          <w:p w14:paraId="493A7AC0" w14:textId="000BDD67" w:rsidR="00C26B72" w:rsidRPr="005D609E" w:rsidRDefault="00C26B72" w:rsidP="00FE0E1E"/>
        </w:tc>
      </w:tr>
      <w:tr w:rsidR="00F432B3" w14:paraId="3FCD18BA" w14:textId="77777777" w:rsidTr="0ACA543E">
        <w:trPr>
          <w:trHeight w:val="69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EE26F1B" w14:textId="20FBB816" w:rsidR="00F432B3" w:rsidRPr="005D609E" w:rsidRDefault="4EA5AEBB" w:rsidP="4B7BEAE1"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</w:t>
            </w:r>
            <w:r w:rsidR="299BBC52" w:rsidRPr="4B7BEAE1">
              <w:rPr>
                <w:i/>
                <w:iCs/>
                <w:sz w:val="20"/>
                <w:szCs w:val="20"/>
              </w:rPr>
              <w:t xml:space="preserve"> zawierające </w:t>
            </w:r>
            <w:r w:rsidR="090ACF92" w:rsidRPr="4B7BEAE1">
              <w:rPr>
                <w:i/>
                <w:iCs/>
                <w:sz w:val="20"/>
                <w:szCs w:val="20"/>
              </w:rPr>
              <w:t xml:space="preserve">m.in..: </w:t>
            </w:r>
            <w:r w:rsidR="299BBC52" w:rsidRPr="4B7BEAE1">
              <w:rPr>
                <w:i/>
                <w:iCs/>
                <w:sz w:val="20"/>
                <w:szCs w:val="20"/>
              </w:rPr>
              <w:t xml:space="preserve">opis przyjętego </w:t>
            </w:r>
            <w:r w:rsidR="7BED5BF0" w:rsidRPr="4B7BEAE1">
              <w:rPr>
                <w:i/>
                <w:iCs/>
                <w:sz w:val="20"/>
                <w:szCs w:val="20"/>
              </w:rPr>
              <w:t xml:space="preserve">rozwiązania </w:t>
            </w:r>
            <w:r w:rsidR="132993F7" w:rsidRPr="4B7BEAE1">
              <w:rPr>
                <w:i/>
                <w:iCs/>
                <w:sz w:val="20"/>
                <w:szCs w:val="20"/>
              </w:rPr>
              <w:t>w szczególności: liczbę C</w:t>
            </w:r>
            <w:r w:rsidR="7BED5BF0" w:rsidRPr="4B7BEAE1">
              <w:rPr>
                <w:i/>
                <w:iCs/>
                <w:sz w:val="20"/>
                <w:szCs w:val="20"/>
              </w:rPr>
              <w:t xml:space="preserve">entral wentylacyjnych </w:t>
            </w:r>
            <w:r w:rsidR="132993F7" w:rsidRPr="4B7BEAE1">
              <w:rPr>
                <w:i/>
                <w:iCs/>
                <w:sz w:val="20"/>
                <w:szCs w:val="20"/>
              </w:rPr>
              <w:t>dedykowanych do pojedynczej Sali lekcyjnej, lokalizację montażu</w:t>
            </w:r>
            <w:r w:rsidR="46DF68D9" w:rsidRPr="4B7BEAE1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C26B72" w14:paraId="6CCBA58A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F9C379A" w14:textId="17F9CCDA" w:rsidR="00C26B72" w:rsidRPr="005D609E" w:rsidRDefault="00C26B72" w:rsidP="00C26B72">
            <w:pPr>
              <w:jc w:val="center"/>
            </w:pPr>
            <w:r>
              <w:t>1.3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3A76181" w14:textId="5D68192F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57412448" w14:textId="20D0FAAA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539E210" w14:textId="2A9B92D1" w:rsidR="00C26B72" w:rsidRPr="005D609E" w:rsidRDefault="00C26B72" w:rsidP="00FE0E1E">
            <w:r w:rsidRPr="005D609E">
              <w:t>Elementy wentylacyjne</w:t>
            </w:r>
          </w:p>
        </w:tc>
        <w:tc>
          <w:tcPr>
            <w:tcW w:w="1559" w:type="dxa"/>
            <w:vAlign w:val="center"/>
          </w:tcPr>
          <w:p w14:paraId="6337E1EC" w14:textId="1016D0FA" w:rsidR="00C26B72" w:rsidRPr="005D609E" w:rsidRDefault="00C26B72" w:rsidP="00FE0E1E"/>
        </w:tc>
        <w:tc>
          <w:tcPr>
            <w:tcW w:w="3690" w:type="dxa"/>
            <w:vAlign w:val="center"/>
          </w:tcPr>
          <w:p w14:paraId="6CFEF557" w14:textId="74D9129F" w:rsidR="00C26B72" w:rsidRPr="005D609E" w:rsidRDefault="00C26B72" w:rsidP="00FE0E1E"/>
        </w:tc>
      </w:tr>
      <w:tr w:rsidR="00C26B72" w14:paraId="00D2C730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CDB937B" w14:textId="29FF6266" w:rsidR="00C26B72" w:rsidRPr="005D609E" w:rsidRDefault="00C26B72" w:rsidP="00C26B72">
            <w:pPr>
              <w:jc w:val="center"/>
            </w:pPr>
            <w:r>
              <w:t>1.4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62D344F0" w14:textId="01E5711D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121D3398" w14:textId="7F544315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2EBFCA06" w14:textId="610E7E8E" w:rsidR="00C26B72" w:rsidRPr="005D609E" w:rsidRDefault="00C26B72" w:rsidP="00FE0E1E">
            <w:r w:rsidRPr="005D609E">
              <w:t>Lokalizacja czerpni i wyrzutni powietrza</w:t>
            </w:r>
          </w:p>
          <w:p w14:paraId="57CABA48" w14:textId="77915A5C" w:rsidR="00C26B72" w:rsidRPr="005D609E" w:rsidRDefault="00C26B72" w:rsidP="00FE0E1E"/>
        </w:tc>
        <w:tc>
          <w:tcPr>
            <w:tcW w:w="1559" w:type="dxa"/>
            <w:vAlign w:val="center"/>
          </w:tcPr>
          <w:p w14:paraId="7CDFB5D2" w14:textId="1C22C89F" w:rsidR="00C26B72" w:rsidRPr="005D609E" w:rsidRDefault="00C26B72" w:rsidP="00FE0E1E"/>
        </w:tc>
        <w:tc>
          <w:tcPr>
            <w:tcW w:w="3690" w:type="dxa"/>
            <w:vAlign w:val="center"/>
          </w:tcPr>
          <w:p w14:paraId="21270751" w14:textId="620F1BAC" w:rsidR="00C26B72" w:rsidRPr="005D609E" w:rsidRDefault="00C26B72" w:rsidP="00FE0E1E"/>
        </w:tc>
      </w:tr>
      <w:tr w:rsidR="00C26B72" w14:paraId="256BF1EA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A1BBE9A" w14:textId="047BAE34" w:rsidR="00C26B72" w:rsidRPr="005D609E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99BBC52" w:rsidRPr="4B7BEAE1">
              <w:rPr>
                <w:i/>
                <w:iCs/>
                <w:sz w:val="20"/>
                <w:szCs w:val="20"/>
              </w:rPr>
              <w:t xml:space="preserve"> m.in.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6ACD7EF0" w:rsidRPr="4B7BEAE1">
              <w:rPr>
                <w:i/>
                <w:iCs/>
                <w:sz w:val="20"/>
                <w:szCs w:val="20"/>
              </w:rPr>
              <w:t xml:space="preserve"> sposób lokalizacji czerpni i wyrzutni powierza dla Systemu wentylacji A, przedstawienie założeń obliczeniowych oddzielnie dla czerpni oraz wyrzutni obrazujących kształt i wielkość elementów</w:t>
            </w:r>
            <w:r w:rsidR="3D8B079E" w:rsidRPr="4B7BEAE1">
              <w:rPr>
                <w:i/>
                <w:iCs/>
                <w:sz w:val="20"/>
                <w:szCs w:val="20"/>
              </w:rPr>
              <w:t>;</w:t>
            </w:r>
            <w:r w:rsidR="6ACD7EF0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3D8B079E" w:rsidRPr="4B7BEAE1">
              <w:rPr>
                <w:i/>
                <w:iCs/>
                <w:sz w:val="20"/>
                <w:szCs w:val="20"/>
              </w:rPr>
              <w:t xml:space="preserve">sposób montażu czerpni i wyrzutni w przegrodzie zewnętrznej; szkic poglądowy wyglądu czerpni i wyrzutni. </w:t>
            </w:r>
          </w:p>
        </w:tc>
      </w:tr>
      <w:tr w:rsidR="00C26B72" w14:paraId="6011EAFB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16B59325" w14:textId="7F5ABA95" w:rsidR="00C26B72" w:rsidRPr="005D609E" w:rsidRDefault="00C26B72" w:rsidP="00C26B72">
            <w:pPr>
              <w:jc w:val="center"/>
            </w:pPr>
            <w:r>
              <w:lastRenderedPageBreak/>
              <w:t>1.5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4B38368D" w14:textId="4D5A69B4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59723CD1" w14:textId="72FDF332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A907E86" w14:textId="05D810C5" w:rsidR="00C26B72" w:rsidRPr="005D609E" w:rsidRDefault="00C26B72" w:rsidP="00FE0E1E">
            <w:r>
              <w:rPr>
                <w:rStyle w:val="normaltextrun"/>
                <w:rFonts w:ascii="Calibri" w:hAnsi="Calibri" w:cs="Calibri"/>
                <w:color w:val="000000"/>
              </w:rPr>
              <w:t>Zasilanie elektryczne</w:t>
            </w:r>
          </w:p>
        </w:tc>
        <w:tc>
          <w:tcPr>
            <w:tcW w:w="1559" w:type="dxa"/>
            <w:vAlign w:val="center"/>
          </w:tcPr>
          <w:p w14:paraId="7C745FAA" w14:textId="5AFA0AD2" w:rsidR="00C26B72" w:rsidRPr="005D609E" w:rsidRDefault="00C26B72" w:rsidP="00FE0E1E"/>
        </w:tc>
        <w:tc>
          <w:tcPr>
            <w:tcW w:w="3690" w:type="dxa"/>
            <w:vAlign w:val="center"/>
          </w:tcPr>
          <w:p w14:paraId="41CC6622" w14:textId="21083FD6" w:rsidR="00C26B72" w:rsidRPr="005D609E" w:rsidRDefault="00C26B72" w:rsidP="00FE0E1E"/>
        </w:tc>
      </w:tr>
      <w:tr w:rsidR="00C26B72" w14:paraId="3E83B733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9D87389" w14:textId="759BD51F" w:rsidR="00C26B72" w:rsidRPr="005D609E" w:rsidRDefault="00C26B72" w:rsidP="00C26B72">
            <w:pPr>
              <w:jc w:val="center"/>
            </w:pPr>
            <w:r>
              <w:t>1.6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460D280" w14:textId="7723AC1F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414C022D" w14:textId="2D6FCB60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8AA704F" w14:textId="4D0800BA" w:rsidR="00C26B72" w:rsidRPr="005D609E" w:rsidRDefault="00C26B72" w:rsidP="00FE0E1E">
            <w:r>
              <w:rPr>
                <w:rStyle w:val="normaltextrun"/>
                <w:rFonts w:ascii="Calibri" w:hAnsi="Calibri" w:cs="Calibri"/>
                <w:color w:val="000000"/>
              </w:rPr>
              <w:t>Hałas</w:t>
            </w:r>
          </w:p>
        </w:tc>
        <w:tc>
          <w:tcPr>
            <w:tcW w:w="1559" w:type="dxa"/>
            <w:vAlign w:val="center"/>
          </w:tcPr>
          <w:p w14:paraId="3BCB6E48" w14:textId="6152F35F" w:rsidR="00C26B72" w:rsidRPr="005D609E" w:rsidRDefault="00C26B72" w:rsidP="00FE0E1E"/>
        </w:tc>
        <w:tc>
          <w:tcPr>
            <w:tcW w:w="3690" w:type="dxa"/>
            <w:vAlign w:val="center"/>
          </w:tcPr>
          <w:p w14:paraId="7E147CD8" w14:textId="25E0B852" w:rsidR="00C26B72" w:rsidRPr="005D609E" w:rsidRDefault="00C26B72" w:rsidP="00FE0E1E"/>
        </w:tc>
      </w:tr>
      <w:tr w:rsidR="00C26B72" w14:paraId="5CCE7C79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283B531" w14:textId="5D47B8E9" w:rsidR="00C26B72" w:rsidRPr="005D609E" w:rsidRDefault="00C26B72" w:rsidP="00C26B72">
            <w:pPr>
              <w:jc w:val="center"/>
            </w:pPr>
            <w:r>
              <w:t>1.7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D7CC339" w14:textId="387433A4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526E0944" w14:textId="15F135C3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4866A432" w14:textId="4710AB06" w:rsidR="00C26B72" w:rsidRPr="005D609E" w:rsidRDefault="00C26B72" w:rsidP="00FE0E1E">
            <w:r>
              <w:rPr>
                <w:rStyle w:val="normaltextrun"/>
                <w:rFonts w:ascii="Calibri" w:hAnsi="Calibri" w:cs="Calibri"/>
                <w:color w:val="000000"/>
              </w:rPr>
              <w:t>Zgodność z ustawą Prawo budowlane oraz Warunkami Technicznymi</w:t>
            </w:r>
          </w:p>
        </w:tc>
        <w:tc>
          <w:tcPr>
            <w:tcW w:w="1559" w:type="dxa"/>
            <w:vAlign w:val="center"/>
          </w:tcPr>
          <w:p w14:paraId="4C1372E5" w14:textId="656B5F76" w:rsidR="00C26B72" w:rsidRPr="005D609E" w:rsidRDefault="00C26B72" w:rsidP="00FE0E1E"/>
        </w:tc>
        <w:tc>
          <w:tcPr>
            <w:tcW w:w="3690" w:type="dxa"/>
            <w:vAlign w:val="center"/>
          </w:tcPr>
          <w:p w14:paraId="72B1AD73" w14:textId="272829F7" w:rsidR="00C26B72" w:rsidRPr="005D609E" w:rsidRDefault="00C26B72" w:rsidP="00FE0E1E"/>
        </w:tc>
      </w:tr>
      <w:tr w:rsidR="00C26B72" w14:paraId="6441A789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7046B275" w14:textId="0C907D83" w:rsidR="00C26B72" w:rsidRPr="005D609E" w:rsidRDefault="00C26B72" w:rsidP="00C26B72">
            <w:pPr>
              <w:jc w:val="center"/>
            </w:pPr>
            <w:r>
              <w:t>1.8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412B25DC" w14:textId="24EC26B5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6E5CE91E" w14:textId="04458FA0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8F8A75B" w14:textId="71156D9D" w:rsidR="00C26B72" w:rsidRPr="005D609E" w:rsidRDefault="00C26B72" w:rsidP="00FE0E1E">
            <w:r w:rsidRPr="005D609E">
              <w:rPr>
                <w:rStyle w:val="normaltextrun"/>
                <w:rFonts w:ascii="Calibri" w:hAnsi="Calibri" w:cs="Calibri"/>
                <w:color w:val="000000"/>
              </w:rPr>
              <w:t>Chłodzenie powietrzem wentylacyjnym tzw. </w:t>
            </w:r>
            <w:r w:rsidR="00535589">
              <w:rPr>
                <w:rStyle w:val="normaltextrun"/>
                <w:rFonts w:ascii="Calibri" w:hAnsi="Calibri" w:cs="Calibri"/>
                <w:color w:val="000000"/>
              </w:rPr>
              <w:t>F</w:t>
            </w:r>
            <w:r w:rsidRPr="005D609E">
              <w:rPr>
                <w:rStyle w:val="normaltextrun"/>
                <w:color w:val="000000"/>
              </w:rPr>
              <w:t>ree</w:t>
            </w:r>
            <w:r w:rsidRPr="005D609E">
              <w:rPr>
                <w:rStyle w:val="normaltextrun"/>
                <w:rFonts w:ascii="Calibri" w:hAnsi="Calibri" w:cs="Calibri"/>
                <w:color w:val="000000"/>
              </w:rPr>
              <w:t> </w:t>
            </w:r>
            <w:r>
              <w:rPr>
                <w:rStyle w:val="normaltextrun"/>
                <w:rFonts w:ascii="Calibri" w:hAnsi="Calibri" w:cs="Calibri"/>
                <w:color w:val="000000"/>
              </w:rPr>
              <w:t xml:space="preserve"> </w:t>
            </w:r>
            <w:r w:rsidRPr="005D609E">
              <w:rPr>
                <w:rStyle w:val="normaltextrun"/>
                <w:color w:val="000000"/>
              </w:rPr>
              <w:t>cooling</w:t>
            </w:r>
          </w:p>
        </w:tc>
        <w:tc>
          <w:tcPr>
            <w:tcW w:w="1559" w:type="dxa"/>
            <w:vAlign w:val="center"/>
          </w:tcPr>
          <w:p w14:paraId="7C120B82" w14:textId="280074DF" w:rsidR="00C26B72" w:rsidRPr="005D609E" w:rsidRDefault="00C26B72" w:rsidP="00FE0E1E"/>
        </w:tc>
        <w:tc>
          <w:tcPr>
            <w:tcW w:w="3690" w:type="dxa"/>
            <w:vAlign w:val="center"/>
          </w:tcPr>
          <w:p w14:paraId="05EFE0B9" w14:textId="3C033B91" w:rsidR="00C26B72" w:rsidRPr="005D609E" w:rsidRDefault="00C26B72" w:rsidP="00FE0E1E"/>
        </w:tc>
      </w:tr>
      <w:tr w:rsidR="00C26B72" w14:paraId="57632B34" w14:textId="77777777" w:rsidTr="0ACA543E">
        <w:trPr>
          <w:trHeight w:val="112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7851428" w14:textId="2094D912" w:rsidR="00C26B72" w:rsidRPr="003A01DD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111AFADE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624BB618" w:rsidRPr="4B7BEAE1">
              <w:rPr>
                <w:i/>
                <w:iCs/>
                <w:sz w:val="20"/>
                <w:szCs w:val="20"/>
              </w:rPr>
              <w:t xml:space="preserve">m.in..: </w:t>
            </w:r>
            <w:r w:rsidR="111AFADE" w:rsidRPr="4B7BEAE1">
              <w:rPr>
                <w:i/>
                <w:iCs/>
                <w:sz w:val="20"/>
                <w:szCs w:val="20"/>
              </w:rPr>
              <w:t>sposób realizacji chłodzenia powietrzem wentylacyjnym tzw. Free cooling</w:t>
            </w:r>
            <w:r w:rsidR="2AB311E0" w:rsidRPr="4B7BEAE1">
              <w:rPr>
                <w:i/>
                <w:iCs/>
                <w:sz w:val="20"/>
                <w:szCs w:val="20"/>
              </w:rPr>
              <w:t xml:space="preserve"> obejmujący opis, obliczenia oraz</w:t>
            </w:r>
            <w:r w:rsidR="4CC68813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265EB865" w:rsidRPr="4B7BEAE1">
              <w:rPr>
                <w:i/>
                <w:iCs/>
                <w:sz w:val="20"/>
                <w:szCs w:val="20"/>
              </w:rPr>
              <w:t>schemat</w:t>
            </w:r>
            <w:r w:rsidR="4CC68813" w:rsidRPr="4B7BEAE1">
              <w:rPr>
                <w:i/>
                <w:iCs/>
                <w:sz w:val="20"/>
                <w:szCs w:val="20"/>
              </w:rPr>
              <w:t xml:space="preserve"> działania. </w:t>
            </w:r>
          </w:p>
        </w:tc>
      </w:tr>
      <w:tr w:rsidR="005D609E" w14:paraId="63A05B70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203C4C4" w14:textId="69012F50" w:rsidR="005D609E" w:rsidRPr="005D609E" w:rsidRDefault="00C26B72" w:rsidP="00C26B72">
            <w:pPr>
              <w:jc w:val="center"/>
            </w:pPr>
            <w:r>
              <w:t>1</w:t>
            </w:r>
            <w:r w:rsidR="005D609E">
              <w:t>.9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224DADBD" w14:textId="22554895" w:rsidR="005D609E" w:rsidRPr="005D609E" w:rsidRDefault="005D609E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222590EF" w14:textId="720B67A6" w:rsidR="005D609E" w:rsidRPr="005D609E" w:rsidRDefault="005D609E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B986E9F" w14:textId="28603A4F" w:rsidR="005D609E" w:rsidRPr="005D609E" w:rsidRDefault="005D609E" w:rsidP="00FE0E1E">
            <w:r>
              <w:rPr>
                <w:rStyle w:val="normaltextrun"/>
                <w:rFonts w:ascii="Calibri" w:hAnsi="Calibri" w:cs="Calibri"/>
                <w:color w:val="000000"/>
              </w:rPr>
              <w:t>Czas użytkowania</w:t>
            </w:r>
          </w:p>
        </w:tc>
        <w:tc>
          <w:tcPr>
            <w:tcW w:w="1559" w:type="dxa"/>
            <w:vAlign w:val="center"/>
          </w:tcPr>
          <w:p w14:paraId="39D08E35" w14:textId="53C6581C" w:rsidR="005D609E" w:rsidRPr="005D609E" w:rsidRDefault="005D609E" w:rsidP="00FE0E1E"/>
        </w:tc>
        <w:tc>
          <w:tcPr>
            <w:tcW w:w="3690" w:type="dxa"/>
            <w:vAlign w:val="center"/>
          </w:tcPr>
          <w:p w14:paraId="209E6D0D" w14:textId="5999D419" w:rsidR="005D609E" w:rsidRPr="005D609E" w:rsidRDefault="005D609E" w:rsidP="00FE0E1E"/>
        </w:tc>
      </w:tr>
      <w:tr w:rsidR="00C26B72" w14:paraId="7A096D0A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9F26002" w14:textId="46AEEFE5" w:rsidR="00C26B72" w:rsidRDefault="00C26B72" w:rsidP="00C26B72">
            <w:pPr>
              <w:jc w:val="center"/>
            </w:pPr>
            <w:r>
              <w:t>1.10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555FCE42" w14:textId="77777777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3259D1F8" w14:textId="5778A4AC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AD8D523" w14:textId="4A524D80" w:rsidR="00C26B72" w:rsidRDefault="00C26B72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5D609E">
              <w:rPr>
                <w:rStyle w:val="normaltextrun"/>
                <w:rFonts w:ascii="Calibri" w:hAnsi="Calibri" w:cs="Calibri"/>
                <w:color w:val="000000"/>
              </w:rPr>
              <w:t>Łączność z bezprzewodowymi siłownikami </w:t>
            </w:r>
            <w:r w:rsidRPr="005D609E">
              <w:rPr>
                <w:rStyle w:val="normaltextrun"/>
                <w:color w:val="000000"/>
              </w:rPr>
              <w:t>termostytycznych</w:t>
            </w:r>
            <w:r w:rsidRPr="005D609E">
              <w:rPr>
                <w:rStyle w:val="normaltextrun"/>
                <w:rFonts w:ascii="Calibri" w:hAnsi="Calibri" w:cs="Calibri"/>
                <w:color w:val="000000"/>
              </w:rPr>
              <w:t> zaworów grzejnikowych</w:t>
            </w:r>
          </w:p>
        </w:tc>
        <w:tc>
          <w:tcPr>
            <w:tcW w:w="1559" w:type="dxa"/>
            <w:vAlign w:val="center"/>
          </w:tcPr>
          <w:p w14:paraId="2B75627A" w14:textId="77777777" w:rsidR="00C26B72" w:rsidRPr="005D609E" w:rsidRDefault="00C26B72" w:rsidP="00FE0E1E"/>
        </w:tc>
        <w:tc>
          <w:tcPr>
            <w:tcW w:w="3690" w:type="dxa"/>
            <w:vAlign w:val="center"/>
          </w:tcPr>
          <w:p w14:paraId="514FB617" w14:textId="77777777" w:rsidR="00C26B72" w:rsidRPr="005D609E" w:rsidRDefault="00C26B72" w:rsidP="00FE0E1E"/>
        </w:tc>
      </w:tr>
      <w:tr w:rsidR="4B7BEAE1" w14:paraId="44676AAA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74275A2D" w14:textId="4CE0FD75" w:rsidR="37F32950" w:rsidRDefault="37F32950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</w:t>
            </w:r>
            <w:r w:rsidR="6AE369ED" w:rsidRPr="4B7BEAE1">
              <w:rPr>
                <w:i/>
                <w:iCs/>
                <w:sz w:val="20"/>
                <w:szCs w:val="20"/>
              </w:rPr>
              <w:t xml:space="preserve">m.in..: </w:t>
            </w:r>
            <w:r w:rsidRPr="4B7BEAE1">
              <w:rPr>
                <w:i/>
                <w:iCs/>
                <w:sz w:val="20"/>
                <w:szCs w:val="20"/>
              </w:rPr>
              <w:t xml:space="preserve">sposób </w:t>
            </w:r>
            <w:r w:rsidR="1ADBDB98" w:rsidRPr="4B7BEAE1">
              <w:rPr>
                <w:i/>
                <w:iCs/>
                <w:sz w:val="20"/>
                <w:szCs w:val="20"/>
              </w:rPr>
              <w:t xml:space="preserve">realizacji parowania bezprzewodowych siłowników termostatycznych zaworów grzejnikowych z </w:t>
            </w:r>
            <w:r w:rsidR="57478CF0" w:rsidRPr="4B7BEAE1">
              <w:rPr>
                <w:i/>
                <w:iCs/>
                <w:sz w:val="20"/>
                <w:szCs w:val="20"/>
              </w:rPr>
              <w:t>Systemem wentylacji A, w szczególności z jakiego poziomu</w:t>
            </w:r>
            <w:r w:rsidR="7D34A0EF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57478CF0" w:rsidRPr="4B7BEAE1">
              <w:rPr>
                <w:i/>
                <w:iCs/>
                <w:sz w:val="20"/>
                <w:szCs w:val="20"/>
              </w:rPr>
              <w:t xml:space="preserve">dokonywane jest sterowanie siłownikami tj.: Regulatora pomieszczeniowego A, </w:t>
            </w:r>
            <w:r w:rsidR="5FE7572D" w:rsidRPr="4B7BEAE1">
              <w:rPr>
                <w:i/>
                <w:iCs/>
                <w:sz w:val="20"/>
                <w:szCs w:val="20"/>
              </w:rPr>
              <w:t>Szkolnego systemu zarządzającego lub innego</w:t>
            </w:r>
            <w:r w:rsidR="1AF277CF" w:rsidRPr="4B7BEAE1">
              <w:rPr>
                <w:i/>
                <w:iCs/>
                <w:sz w:val="20"/>
                <w:szCs w:val="20"/>
              </w:rPr>
              <w:t xml:space="preserve"> elementu Systemu wentylacji A wraz z Szkolnym systemem zarządzającym.</w:t>
            </w:r>
            <w:r w:rsidR="5FE7572D" w:rsidRPr="4B7BEAE1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114CF156" w14:textId="2895563B" w:rsidR="00F3454C" w:rsidRDefault="00F3454C" w:rsidP="2DB36FC3">
      <w:pPr>
        <w:rPr>
          <w:i/>
          <w:iCs/>
          <w:color w:val="44546A" w:themeColor="text2"/>
          <w:sz w:val="18"/>
          <w:szCs w:val="18"/>
        </w:rPr>
      </w:pPr>
    </w:p>
    <w:p w14:paraId="6BCD7828" w14:textId="65213A0F" w:rsidR="00DE1624" w:rsidRDefault="129FAB34" w:rsidP="0ACA543E">
      <w:pPr>
        <w:rPr>
          <w:i/>
          <w:iCs/>
          <w:color w:val="445369"/>
          <w:sz w:val="18"/>
          <w:szCs w:val="18"/>
        </w:rPr>
      </w:pPr>
      <w:r w:rsidRPr="0ACA543E">
        <w:rPr>
          <w:i/>
          <w:iCs/>
          <w:color w:val="44546A" w:themeColor="text2"/>
          <w:sz w:val="18"/>
          <w:szCs w:val="18"/>
        </w:rPr>
        <w:t xml:space="preserve">Tabela D.2 </w:t>
      </w:r>
      <w:r w:rsidR="1BB258F5" w:rsidRPr="0ACA543E">
        <w:rPr>
          <w:i/>
          <w:iCs/>
          <w:color w:val="445369"/>
          <w:sz w:val="18"/>
          <w:szCs w:val="18"/>
        </w:rPr>
        <w:t>Wymagania Obligatoryjne dla Centrali wentylacyjnej A w Działaniu 1: „Wentylacja sal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710"/>
        <w:gridCol w:w="2441"/>
        <w:gridCol w:w="1559"/>
        <w:gridCol w:w="3690"/>
      </w:tblGrid>
      <w:tr w:rsidR="00C26B72" w:rsidRPr="005D609E" w14:paraId="1B2B2BB8" w14:textId="77777777" w:rsidTr="7B936687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31A3D7F7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710" w:type="dxa"/>
            <w:shd w:val="clear" w:color="auto" w:fill="A8D08D" w:themeFill="accent6" w:themeFillTint="99"/>
            <w:vAlign w:val="center"/>
          </w:tcPr>
          <w:p w14:paraId="75A0E203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441" w:type="dxa"/>
            <w:shd w:val="clear" w:color="auto" w:fill="A8D08D" w:themeFill="accent6" w:themeFillTint="99"/>
            <w:vAlign w:val="center"/>
          </w:tcPr>
          <w:p w14:paraId="380B91A4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59" w:type="dxa"/>
            <w:shd w:val="clear" w:color="auto" w:fill="A8D08D" w:themeFill="accent6" w:themeFillTint="99"/>
            <w:vAlign w:val="center"/>
          </w:tcPr>
          <w:p w14:paraId="2EDF007E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A8D08D" w:themeFill="accent6" w:themeFillTint="99"/>
            <w:vAlign w:val="center"/>
          </w:tcPr>
          <w:p w14:paraId="3C22B94A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836C9D" w14:paraId="57846681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238F188" w14:textId="77777777" w:rsidR="00836C9D" w:rsidRPr="005D609E" w:rsidRDefault="00836C9D" w:rsidP="00836C9D">
            <w:pPr>
              <w:jc w:val="center"/>
            </w:pPr>
            <w:r>
              <w:t>2</w:t>
            </w:r>
            <w:r w:rsidRPr="005D609E">
              <w:t>.1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5ED1906F" w14:textId="1DB8BD07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289ED741" w14:textId="533866D8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Zgodność z Dyrektywą </w:t>
            </w:r>
            <w:r w:rsidRPr="00836C9D">
              <w:rPr>
                <w:rStyle w:val="spellingerror"/>
                <w:rFonts w:ascii="Calibri" w:hAnsi="Calibri" w:cs="Calibri"/>
                <w:color w:val="000000"/>
              </w:rPr>
              <w:t>Ecodesign</w:t>
            </w:r>
          </w:p>
        </w:tc>
        <w:tc>
          <w:tcPr>
            <w:tcW w:w="1559" w:type="dxa"/>
          </w:tcPr>
          <w:p w14:paraId="70B4A5C9" w14:textId="77777777" w:rsidR="00836C9D" w:rsidRPr="005D609E" w:rsidRDefault="00836C9D" w:rsidP="00FE0E1E"/>
        </w:tc>
        <w:tc>
          <w:tcPr>
            <w:tcW w:w="3690" w:type="dxa"/>
          </w:tcPr>
          <w:p w14:paraId="5D4913AB" w14:textId="77777777" w:rsidR="00836C9D" w:rsidRPr="005D609E" w:rsidRDefault="00836C9D" w:rsidP="00FE0E1E"/>
        </w:tc>
      </w:tr>
      <w:tr w:rsidR="00836C9D" w14:paraId="347BBC2D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D5D4579" w14:textId="77777777" w:rsidR="00836C9D" w:rsidRPr="005D609E" w:rsidRDefault="00836C9D" w:rsidP="00836C9D">
            <w:pPr>
              <w:jc w:val="center"/>
            </w:pPr>
            <w:r>
              <w:t>2</w:t>
            </w:r>
            <w:r w:rsidRPr="005D609E">
              <w:t>.2</w:t>
            </w:r>
          </w:p>
          <w:p w14:paraId="4E3EE7EE" w14:textId="77777777" w:rsidR="00836C9D" w:rsidRPr="005D609E" w:rsidRDefault="00836C9D" w:rsidP="00836C9D">
            <w:pPr>
              <w:jc w:val="center"/>
            </w:pP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6AA8B2D6" w14:textId="35CE5A3D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64E1B7D2" w14:textId="4868B3F8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Wentylatory</w:t>
            </w:r>
          </w:p>
        </w:tc>
        <w:tc>
          <w:tcPr>
            <w:tcW w:w="1559" w:type="dxa"/>
          </w:tcPr>
          <w:p w14:paraId="4255EBB3" w14:textId="77777777" w:rsidR="00836C9D" w:rsidRPr="005D609E" w:rsidRDefault="00836C9D" w:rsidP="00FE0E1E"/>
        </w:tc>
        <w:tc>
          <w:tcPr>
            <w:tcW w:w="3690" w:type="dxa"/>
          </w:tcPr>
          <w:p w14:paraId="754007E4" w14:textId="77777777" w:rsidR="00836C9D" w:rsidRPr="005D609E" w:rsidRDefault="00836C9D" w:rsidP="00FE0E1E"/>
        </w:tc>
      </w:tr>
      <w:tr w:rsidR="00AE20CD" w14:paraId="1ACF41E9" w14:textId="77777777" w:rsidTr="7B936687">
        <w:trPr>
          <w:trHeight w:val="127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C80F8A3" w14:textId="3CED9B72" w:rsidR="00AE20CD" w:rsidRPr="00911E08" w:rsidRDefault="00AE20C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lastRenderedPageBreak/>
              <w:t>W tym polu proszę wpisać uzasadnienie spełnienia Wymagania Obligatoryjnego</w:t>
            </w:r>
            <w:r w:rsidR="00A43652" w:rsidRPr="4B7BEAE1">
              <w:rPr>
                <w:i/>
                <w:iCs/>
                <w:sz w:val="20"/>
                <w:szCs w:val="20"/>
              </w:rPr>
              <w:t xml:space="preserve"> zawierając</w:t>
            </w:r>
            <w:r w:rsidR="00B93FCC" w:rsidRPr="4B7BEAE1">
              <w:rPr>
                <w:i/>
                <w:iCs/>
                <w:sz w:val="20"/>
                <w:szCs w:val="20"/>
              </w:rPr>
              <w:t>e</w:t>
            </w:r>
            <w:r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23280B83" w:rsidRPr="4B7BEAE1">
              <w:rPr>
                <w:i/>
                <w:iCs/>
                <w:sz w:val="20"/>
                <w:szCs w:val="20"/>
              </w:rPr>
              <w:t xml:space="preserve">m.in..: </w:t>
            </w:r>
            <w:r w:rsidRPr="4B7BEAE1">
              <w:rPr>
                <w:i/>
                <w:iCs/>
                <w:sz w:val="20"/>
                <w:szCs w:val="20"/>
              </w:rPr>
              <w:t>opis wybranego sposo</w:t>
            </w:r>
            <w:r w:rsidR="00C55EA1" w:rsidRPr="4B7BEAE1">
              <w:rPr>
                <w:i/>
                <w:iCs/>
                <w:sz w:val="20"/>
                <w:szCs w:val="20"/>
              </w:rPr>
              <w:t>bu utrzymania stałego strumienia powietrza</w:t>
            </w:r>
            <w:r w:rsidR="00941994" w:rsidRPr="4B7BEAE1">
              <w:rPr>
                <w:i/>
                <w:iCs/>
                <w:sz w:val="20"/>
                <w:szCs w:val="20"/>
              </w:rPr>
              <w:t xml:space="preserve"> wraz z prezentacją graficzną</w:t>
            </w:r>
            <w:r w:rsidR="00911E08" w:rsidRPr="4B7BEAE1">
              <w:rPr>
                <w:i/>
                <w:iCs/>
                <w:sz w:val="20"/>
                <w:szCs w:val="20"/>
              </w:rPr>
              <w:t xml:space="preserve"> procesu sterowania. </w:t>
            </w:r>
            <w:r w:rsidR="00C55EA1" w:rsidRPr="4B7BEAE1">
              <w:rPr>
                <w:i/>
                <w:iCs/>
                <w:sz w:val="20"/>
                <w:szCs w:val="20"/>
              </w:rPr>
              <w:t xml:space="preserve">  </w:t>
            </w:r>
          </w:p>
        </w:tc>
      </w:tr>
      <w:tr w:rsidR="00836C9D" w14:paraId="275CB7EA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9EED80D" w14:textId="77777777" w:rsidR="00836C9D" w:rsidRPr="005D609E" w:rsidRDefault="00836C9D" w:rsidP="00836C9D">
            <w:pPr>
              <w:jc w:val="center"/>
            </w:pPr>
            <w:r>
              <w:t>2.3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681E2446" w14:textId="73CD1AD1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67626FB0" w14:textId="1E8AA915" w:rsidR="00836C9D" w:rsidRPr="00836C9D" w:rsidRDefault="00836C9D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836C9D">
              <w:rPr>
                <w:rStyle w:val="normaltextrun"/>
                <w:rFonts w:ascii="Calibri" w:hAnsi="Calibri" w:cs="Calibri"/>
                <w:color w:val="000000"/>
              </w:rPr>
              <w:t>Zestaw filtrów powietrza nawiewanego do Sali lekcyjnej</w:t>
            </w:r>
          </w:p>
        </w:tc>
        <w:tc>
          <w:tcPr>
            <w:tcW w:w="1559" w:type="dxa"/>
          </w:tcPr>
          <w:p w14:paraId="4663A01C" w14:textId="77777777" w:rsidR="00836C9D" w:rsidRPr="005D609E" w:rsidRDefault="00836C9D" w:rsidP="00FE0E1E"/>
        </w:tc>
        <w:tc>
          <w:tcPr>
            <w:tcW w:w="3690" w:type="dxa"/>
          </w:tcPr>
          <w:p w14:paraId="77021E98" w14:textId="77777777" w:rsidR="00836C9D" w:rsidRPr="005D609E" w:rsidRDefault="00836C9D" w:rsidP="00FE0E1E"/>
        </w:tc>
      </w:tr>
      <w:tr w:rsidR="00836C9D" w14:paraId="3C05C0BE" w14:textId="77777777" w:rsidTr="7B936687">
        <w:trPr>
          <w:trHeight w:val="133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3C01C2D" w14:textId="1614A0F9" w:rsidR="00836C9D" w:rsidRPr="005D609E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</w:t>
            </w:r>
            <w:r w:rsidR="00A43652" w:rsidRPr="4B7BEAE1">
              <w:rPr>
                <w:i/>
                <w:iCs/>
                <w:sz w:val="20"/>
                <w:szCs w:val="20"/>
              </w:rPr>
              <w:t xml:space="preserve"> zawierające</w:t>
            </w:r>
            <w:r w:rsidR="04566ACF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="00635477" w:rsidRPr="4B7BEAE1">
              <w:rPr>
                <w:i/>
                <w:iCs/>
                <w:sz w:val="20"/>
                <w:szCs w:val="20"/>
              </w:rPr>
              <w:t>:</w:t>
            </w:r>
            <w:r w:rsidR="00A43652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B93FCC" w:rsidRPr="4B7BEAE1">
              <w:rPr>
                <w:i/>
                <w:iCs/>
                <w:sz w:val="20"/>
                <w:szCs w:val="20"/>
              </w:rPr>
              <w:t xml:space="preserve">opis przyjętego rozwiązania </w:t>
            </w:r>
            <w:r w:rsidR="007E5CF5" w:rsidRPr="4B7BEAE1">
              <w:rPr>
                <w:i/>
                <w:iCs/>
                <w:sz w:val="20"/>
                <w:szCs w:val="20"/>
              </w:rPr>
              <w:t>filtracji powietrza nawiewanego,</w:t>
            </w:r>
            <w:r w:rsidR="00C763AE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635477" w:rsidRPr="4B7BEAE1">
              <w:rPr>
                <w:i/>
                <w:iCs/>
                <w:sz w:val="20"/>
                <w:szCs w:val="20"/>
              </w:rPr>
              <w:t>prezentację graficzną polegającą na</w:t>
            </w:r>
            <w:r w:rsidR="00C763AE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635477" w:rsidRPr="4B7BEAE1">
              <w:rPr>
                <w:i/>
                <w:iCs/>
                <w:sz w:val="20"/>
                <w:szCs w:val="20"/>
              </w:rPr>
              <w:t xml:space="preserve">przedstawieniu na </w:t>
            </w:r>
            <w:r w:rsidR="00C763AE" w:rsidRPr="4B7BEAE1">
              <w:rPr>
                <w:i/>
                <w:iCs/>
                <w:sz w:val="20"/>
                <w:szCs w:val="20"/>
              </w:rPr>
              <w:t>schemacie Centrali wentylacyjnej</w:t>
            </w:r>
            <w:r w:rsidR="00635477" w:rsidRPr="4B7BEAE1">
              <w:rPr>
                <w:i/>
                <w:iCs/>
                <w:sz w:val="20"/>
                <w:szCs w:val="20"/>
              </w:rPr>
              <w:t xml:space="preserve"> A</w:t>
            </w:r>
            <w:r w:rsidR="00C763AE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635477" w:rsidRPr="4B7BEAE1">
              <w:rPr>
                <w:i/>
                <w:iCs/>
                <w:sz w:val="20"/>
                <w:szCs w:val="20"/>
              </w:rPr>
              <w:t>elementów systemu filtracji powietrza nawiewanego</w:t>
            </w:r>
            <w:r w:rsidR="003C6D9F" w:rsidRPr="4B7BEAE1">
              <w:rPr>
                <w:i/>
                <w:iCs/>
                <w:sz w:val="20"/>
                <w:szCs w:val="20"/>
              </w:rPr>
              <w:t xml:space="preserve">. </w:t>
            </w:r>
          </w:p>
        </w:tc>
      </w:tr>
      <w:tr w:rsidR="00836C9D" w14:paraId="64B1257B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B0847E1" w14:textId="77777777" w:rsidR="00836C9D" w:rsidRPr="005D609E" w:rsidRDefault="00836C9D" w:rsidP="00836C9D">
            <w:pPr>
              <w:jc w:val="center"/>
            </w:pPr>
            <w:r>
              <w:t>2.4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3E7F44FD" w14:textId="4885467F" w:rsidR="00836C9D" w:rsidRPr="00836C9D" w:rsidRDefault="00836C9D" w:rsidP="00836C9D">
            <w:pPr>
              <w:jc w:val="center"/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477C2021" w14:textId="40E93B99" w:rsidR="00836C9D" w:rsidRPr="00836C9D" w:rsidRDefault="00836C9D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836C9D">
              <w:rPr>
                <w:rStyle w:val="normaltextrun"/>
                <w:rFonts w:ascii="Calibri" w:hAnsi="Calibri" w:cs="Calibri"/>
                <w:color w:val="000000"/>
              </w:rPr>
              <w:t>System </w:t>
            </w:r>
            <w:r w:rsidRPr="00836C9D">
              <w:rPr>
                <w:rStyle w:val="normaltextrun"/>
              </w:rPr>
              <w:t>antyzamrożeniowy</w:t>
            </w:r>
            <w:r w:rsidRPr="00836C9D">
              <w:rPr>
                <w:rStyle w:val="normaltextrun"/>
                <w:rFonts w:ascii="Calibri" w:hAnsi="Calibri" w:cs="Calibri"/>
                <w:color w:val="000000"/>
              </w:rPr>
              <w:t> A układu odzysku ciepła</w:t>
            </w:r>
          </w:p>
        </w:tc>
        <w:tc>
          <w:tcPr>
            <w:tcW w:w="1559" w:type="dxa"/>
          </w:tcPr>
          <w:p w14:paraId="7FE97A36" w14:textId="77777777" w:rsidR="00836C9D" w:rsidRPr="005D609E" w:rsidRDefault="00836C9D" w:rsidP="00FE0E1E"/>
        </w:tc>
        <w:tc>
          <w:tcPr>
            <w:tcW w:w="3690" w:type="dxa"/>
          </w:tcPr>
          <w:p w14:paraId="3B025CDC" w14:textId="77777777" w:rsidR="00836C9D" w:rsidRPr="005D609E" w:rsidRDefault="00836C9D" w:rsidP="00FE0E1E"/>
        </w:tc>
      </w:tr>
      <w:tr w:rsidR="00836C9D" w14:paraId="485B864D" w14:textId="77777777" w:rsidTr="7B936687">
        <w:trPr>
          <w:trHeight w:val="117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74760DB" w14:textId="7FD7C76C" w:rsidR="00836C9D" w:rsidRPr="005D609E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04929275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00DC582B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844A53" w:rsidRPr="4B7BEAE1">
              <w:rPr>
                <w:i/>
                <w:iCs/>
                <w:sz w:val="20"/>
                <w:szCs w:val="20"/>
              </w:rPr>
              <w:t>opis układu odzysku ciepła wraz z przyjętym rozwiązaniem</w:t>
            </w:r>
            <w:r w:rsidR="007674D4" w:rsidRPr="4B7BEAE1">
              <w:rPr>
                <w:i/>
                <w:iCs/>
                <w:sz w:val="20"/>
                <w:szCs w:val="20"/>
              </w:rPr>
              <w:t xml:space="preserve"> systemu </w:t>
            </w:r>
            <w:r w:rsidR="00686894" w:rsidRPr="4B7BEAE1">
              <w:rPr>
                <w:i/>
                <w:iCs/>
                <w:sz w:val="20"/>
                <w:szCs w:val="20"/>
              </w:rPr>
              <w:t>antyzamr</w:t>
            </w:r>
            <w:r w:rsidR="007674D4" w:rsidRPr="4B7BEAE1">
              <w:rPr>
                <w:i/>
                <w:iCs/>
                <w:sz w:val="20"/>
                <w:szCs w:val="20"/>
              </w:rPr>
              <w:t xml:space="preserve">ożeniowego, </w:t>
            </w:r>
            <w:r w:rsidR="00844A53" w:rsidRPr="4B7BEAE1">
              <w:rPr>
                <w:i/>
                <w:iCs/>
                <w:sz w:val="20"/>
                <w:szCs w:val="20"/>
              </w:rPr>
              <w:t xml:space="preserve">prezentację graficzną polegającą na przedstawieniu na schemacie Centrali wentylacyjnej A elementów systemu antyzamrożeniowego A. </w:t>
            </w:r>
            <w:r w:rsidR="00DC582B" w:rsidRPr="4B7BEAE1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836C9D" w14:paraId="71D367AF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AF7DD69" w14:textId="77777777" w:rsidR="00836C9D" w:rsidRPr="005D609E" w:rsidRDefault="00836C9D" w:rsidP="00836C9D">
            <w:pPr>
              <w:jc w:val="center"/>
            </w:pPr>
            <w:r>
              <w:t>2.5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250746CA" w14:textId="413F92D4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23337C37" w14:textId="3EF0A0D6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Nieszczelność zewnętrzna</w:t>
            </w:r>
          </w:p>
        </w:tc>
        <w:tc>
          <w:tcPr>
            <w:tcW w:w="1559" w:type="dxa"/>
          </w:tcPr>
          <w:p w14:paraId="093112BD" w14:textId="77777777" w:rsidR="00836C9D" w:rsidRPr="005D609E" w:rsidRDefault="00836C9D" w:rsidP="00FE0E1E"/>
        </w:tc>
        <w:tc>
          <w:tcPr>
            <w:tcW w:w="3690" w:type="dxa"/>
          </w:tcPr>
          <w:p w14:paraId="3AA89E73" w14:textId="77777777" w:rsidR="00836C9D" w:rsidRPr="005D609E" w:rsidRDefault="00836C9D" w:rsidP="00FE0E1E"/>
        </w:tc>
      </w:tr>
      <w:tr w:rsidR="00836C9D" w14:paraId="122565E6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63D9078" w14:textId="77777777" w:rsidR="00836C9D" w:rsidRPr="005D609E" w:rsidRDefault="00836C9D" w:rsidP="00836C9D">
            <w:pPr>
              <w:jc w:val="center"/>
            </w:pPr>
            <w:r>
              <w:t>2.6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25D0BFC1" w14:textId="30571912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54590489" w14:textId="18698D86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Nieszczelność wewnętrzna</w:t>
            </w:r>
          </w:p>
        </w:tc>
        <w:tc>
          <w:tcPr>
            <w:tcW w:w="1559" w:type="dxa"/>
          </w:tcPr>
          <w:p w14:paraId="760FE929" w14:textId="77777777" w:rsidR="00836C9D" w:rsidRPr="005D609E" w:rsidRDefault="00836C9D" w:rsidP="00FE0E1E"/>
        </w:tc>
        <w:tc>
          <w:tcPr>
            <w:tcW w:w="3690" w:type="dxa"/>
          </w:tcPr>
          <w:p w14:paraId="5B70D197" w14:textId="77777777" w:rsidR="00836C9D" w:rsidRPr="005D609E" w:rsidRDefault="00836C9D" w:rsidP="00FE0E1E"/>
        </w:tc>
      </w:tr>
      <w:tr w:rsidR="00836C9D" w14:paraId="338966DB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FC2EC71" w14:textId="77777777" w:rsidR="00836C9D" w:rsidRPr="005D609E" w:rsidRDefault="00836C9D" w:rsidP="00836C9D">
            <w:pPr>
              <w:jc w:val="center"/>
            </w:pPr>
            <w:r>
              <w:t>2.7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6A79CD35" w14:textId="24671A2F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5DC26429" w14:textId="22644203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Hałas</w:t>
            </w:r>
          </w:p>
        </w:tc>
        <w:tc>
          <w:tcPr>
            <w:tcW w:w="1559" w:type="dxa"/>
          </w:tcPr>
          <w:p w14:paraId="0589670B" w14:textId="77777777" w:rsidR="00836C9D" w:rsidRPr="005D609E" w:rsidRDefault="00836C9D" w:rsidP="00FE0E1E"/>
        </w:tc>
        <w:tc>
          <w:tcPr>
            <w:tcW w:w="3690" w:type="dxa"/>
          </w:tcPr>
          <w:p w14:paraId="0342C4ED" w14:textId="77777777" w:rsidR="00836C9D" w:rsidRPr="005D609E" w:rsidRDefault="00836C9D" w:rsidP="00FE0E1E"/>
        </w:tc>
      </w:tr>
      <w:tr w:rsidR="00836C9D" w14:paraId="18F5757B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93BA03A" w14:textId="77777777" w:rsidR="00836C9D" w:rsidRPr="005D609E" w:rsidRDefault="00836C9D" w:rsidP="00836C9D">
            <w:pPr>
              <w:jc w:val="center"/>
            </w:pPr>
            <w:r>
              <w:t>2.8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75BAE8FE" w14:textId="7B4524C2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1E8942E6" w14:textId="26A0251B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Obejście odzysku ciepła</w:t>
            </w:r>
          </w:p>
        </w:tc>
        <w:tc>
          <w:tcPr>
            <w:tcW w:w="1559" w:type="dxa"/>
          </w:tcPr>
          <w:p w14:paraId="12D83751" w14:textId="77777777" w:rsidR="00836C9D" w:rsidRPr="005D609E" w:rsidRDefault="00836C9D" w:rsidP="00FE0E1E"/>
        </w:tc>
        <w:tc>
          <w:tcPr>
            <w:tcW w:w="3690" w:type="dxa"/>
          </w:tcPr>
          <w:p w14:paraId="0BCED607" w14:textId="77777777" w:rsidR="00836C9D" w:rsidRPr="005D609E" w:rsidRDefault="00836C9D" w:rsidP="00FE0E1E"/>
        </w:tc>
      </w:tr>
      <w:tr w:rsidR="00836C9D" w14:paraId="5ABB4D9E" w14:textId="77777777" w:rsidTr="7B936687">
        <w:trPr>
          <w:trHeight w:val="130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1B8D474" w14:textId="3F06A70A" w:rsidR="00836C9D" w:rsidRPr="00A52D64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3D577168" w:rsidRPr="4B7BEAE1">
              <w:rPr>
                <w:i/>
                <w:iCs/>
                <w:sz w:val="20"/>
                <w:szCs w:val="20"/>
              </w:rPr>
              <w:t xml:space="preserve"> m.in.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00A52D64" w:rsidRPr="4B7BEAE1">
              <w:rPr>
                <w:i/>
                <w:iCs/>
                <w:sz w:val="20"/>
                <w:szCs w:val="20"/>
              </w:rPr>
              <w:t xml:space="preserve"> opis zastosowanego sposobu obejścia odzysku ciepła, prezentację graficzną polegającą na przedstawieniu na schemacie Centrali wentylacyjnej A elementów obejścia odzysku ciepła, podanie powierzchni czynnej obejścia odzysku ciepła. </w:t>
            </w:r>
          </w:p>
        </w:tc>
      </w:tr>
      <w:tr w:rsidR="00836C9D" w14:paraId="0A7C0DA9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A8A63C" w14:textId="77777777" w:rsidR="00836C9D" w:rsidRPr="005D609E" w:rsidRDefault="00836C9D" w:rsidP="00836C9D">
            <w:pPr>
              <w:jc w:val="center"/>
            </w:pPr>
            <w:r>
              <w:t>2.9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3F8FE295" w14:textId="68BC55BF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0DF44BB8" w14:textId="1C327188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</w:rPr>
              <w:t>Instrukcja obsługi</w:t>
            </w:r>
          </w:p>
        </w:tc>
        <w:tc>
          <w:tcPr>
            <w:tcW w:w="1559" w:type="dxa"/>
          </w:tcPr>
          <w:p w14:paraId="7009804C" w14:textId="77777777" w:rsidR="00836C9D" w:rsidRPr="005D609E" w:rsidRDefault="00836C9D" w:rsidP="00FE0E1E"/>
        </w:tc>
        <w:tc>
          <w:tcPr>
            <w:tcW w:w="3690" w:type="dxa"/>
          </w:tcPr>
          <w:p w14:paraId="378BD520" w14:textId="77777777" w:rsidR="00836C9D" w:rsidRPr="005D609E" w:rsidRDefault="00836C9D" w:rsidP="00FE0E1E"/>
        </w:tc>
      </w:tr>
      <w:tr w:rsidR="00836C9D" w14:paraId="4ECB68B2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424C87C" w14:textId="77777777" w:rsidR="00836C9D" w:rsidRDefault="00836C9D" w:rsidP="00836C9D">
            <w:pPr>
              <w:jc w:val="center"/>
            </w:pPr>
            <w:r>
              <w:lastRenderedPageBreak/>
              <w:t>2.10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222C30D0" w14:textId="563A2C85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14596765" w14:textId="10CADA6A" w:rsidR="00836C9D" w:rsidRPr="00836C9D" w:rsidRDefault="00836C9D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836C9D">
              <w:rPr>
                <w:rStyle w:val="normaltextrun"/>
                <w:rFonts w:ascii="Calibri" w:hAnsi="Calibri" w:cs="Calibri"/>
              </w:rPr>
              <w:t>Instrukcja montażu i uruchomienia</w:t>
            </w:r>
          </w:p>
        </w:tc>
        <w:tc>
          <w:tcPr>
            <w:tcW w:w="1559" w:type="dxa"/>
          </w:tcPr>
          <w:p w14:paraId="44E03A46" w14:textId="77777777" w:rsidR="00836C9D" w:rsidRPr="005D609E" w:rsidRDefault="00836C9D" w:rsidP="00FE0E1E"/>
        </w:tc>
        <w:tc>
          <w:tcPr>
            <w:tcW w:w="3690" w:type="dxa"/>
          </w:tcPr>
          <w:p w14:paraId="69286C30" w14:textId="77777777" w:rsidR="00836C9D" w:rsidRPr="005D609E" w:rsidRDefault="00836C9D" w:rsidP="00FE0E1E"/>
        </w:tc>
      </w:tr>
      <w:tr w:rsidR="00836C9D" w14:paraId="60CDB2AC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C7C46C8" w14:textId="77777777" w:rsidR="00836C9D" w:rsidRPr="005D609E" w:rsidRDefault="00836C9D" w:rsidP="00836C9D">
            <w:pPr>
              <w:jc w:val="center"/>
            </w:pPr>
            <w:r>
              <w:t>2.11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024DD280" w14:textId="5129BDCB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7E91272D" w14:textId="4962F1CF" w:rsidR="00836C9D" w:rsidRPr="00836C9D" w:rsidRDefault="00836C9D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836C9D">
              <w:rPr>
                <w:rStyle w:val="normaltextrun"/>
                <w:rFonts w:ascii="Calibri" w:hAnsi="Calibri" w:cs="Calibri"/>
              </w:rPr>
              <w:t>Odprowadzenie skroplin</w:t>
            </w:r>
          </w:p>
        </w:tc>
        <w:tc>
          <w:tcPr>
            <w:tcW w:w="1559" w:type="dxa"/>
          </w:tcPr>
          <w:p w14:paraId="2198EFC6" w14:textId="77777777" w:rsidR="00836C9D" w:rsidRPr="005D609E" w:rsidRDefault="00836C9D" w:rsidP="00FE0E1E"/>
        </w:tc>
        <w:tc>
          <w:tcPr>
            <w:tcW w:w="3690" w:type="dxa"/>
          </w:tcPr>
          <w:p w14:paraId="0333443E" w14:textId="77777777" w:rsidR="00836C9D" w:rsidRPr="005D609E" w:rsidRDefault="00836C9D" w:rsidP="00FE0E1E"/>
        </w:tc>
      </w:tr>
      <w:tr w:rsidR="00836C9D" w14:paraId="2C300464" w14:textId="77777777" w:rsidTr="7B936687">
        <w:trPr>
          <w:trHeight w:val="141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CDFAE56" w14:textId="7BE29235" w:rsidR="00836C9D" w:rsidRPr="00A52D64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1147A41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00A52D64" w:rsidRPr="4B7BEAE1">
              <w:rPr>
                <w:i/>
                <w:iCs/>
                <w:sz w:val="20"/>
                <w:szCs w:val="20"/>
              </w:rPr>
              <w:t xml:space="preserve"> opis zastosowanego sposobu odprowadzenia skroplin, prezentację graficzną polegającą na przedstawieniu na schemacie Centrali wentylacyjnej A elementów odprowadzenia skroplin.</w:t>
            </w:r>
          </w:p>
        </w:tc>
      </w:tr>
    </w:tbl>
    <w:p w14:paraId="73D4F401" w14:textId="1767FB94" w:rsidR="00713FF2" w:rsidRDefault="00713FF2" w:rsidP="007F22FA">
      <w:pPr>
        <w:rPr>
          <w:i/>
          <w:iCs/>
          <w:color w:val="44546A" w:themeColor="text2"/>
          <w:sz w:val="18"/>
          <w:szCs w:val="18"/>
        </w:rPr>
      </w:pPr>
    </w:p>
    <w:p w14:paraId="75FC12F9" w14:textId="6188903D" w:rsidR="007F22FA" w:rsidRDefault="007F22FA" w:rsidP="007F22FA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>
        <w:rPr>
          <w:i/>
          <w:iCs/>
          <w:color w:val="44546A" w:themeColor="text2"/>
          <w:sz w:val="18"/>
          <w:szCs w:val="18"/>
        </w:rPr>
        <w:t>3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7F22FA">
        <w:rPr>
          <w:i/>
          <w:iCs/>
          <w:color w:val="445369"/>
          <w:sz w:val="18"/>
          <w:szCs w:val="18"/>
        </w:rPr>
        <w:t>Wymagania obligatoryjne dla Systemu automatyki A w Działaniu 1: „Wentylacja sal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599"/>
        <w:gridCol w:w="2552"/>
        <w:gridCol w:w="1559"/>
        <w:gridCol w:w="3690"/>
      </w:tblGrid>
      <w:tr w:rsidR="007F22FA" w:rsidRPr="005D609E" w14:paraId="5CA7EBB7" w14:textId="77777777" w:rsidTr="0ACA543E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6270C83A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599" w:type="dxa"/>
            <w:shd w:val="clear" w:color="auto" w:fill="A8D08D" w:themeFill="accent6" w:themeFillTint="99"/>
            <w:vAlign w:val="center"/>
          </w:tcPr>
          <w:p w14:paraId="1BBE36F5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552" w:type="dxa"/>
            <w:shd w:val="clear" w:color="auto" w:fill="A8D08D" w:themeFill="accent6" w:themeFillTint="99"/>
            <w:vAlign w:val="center"/>
          </w:tcPr>
          <w:p w14:paraId="6B4F1F55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59" w:type="dxa"/>
            <w:shd w:val="clear" w:color="auto" w:fill="A8D08D" w:themeFill="accent6" w:themeFillTint="99"/>
            <w:vAlign w:val="center"/>
          </w:tcPr>
          <w:p w14:paraId="5571E0E9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A8D08D" w:themeFill="accent6" w:themeFillTint="99"/>
            <w:vAlign w:val="center"/>
          </w:tcPr>
          <w:p w14:paraId="0CCE2D2E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7F22FA" w14:paraId="213B8A67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10AB98D" w14:textId="2BFDCB33" w:rsidR="007F22FA" w:rsidRPr="005D609E" w:rsidRDefault="5DC3AAE1" w:rsidP="007F22FA">
            <w:pPr>
              <w:jc w:val="center"/>
            </w:pPr>
            <w:r>
              <w:t>3.1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037D298C" w14:textId="3FCAF490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73AF92BC" w14:textId="0D829B88" w:rsidR="007F22FA" w:rsidRPr="00836C9D" w:rsidRDefault="007F22FA" w:rsidP="00FE0E1E">
            <w:r>
              <w:rPr>
                <w:rStyle w:val="normaltextrun"/>
                <w:rFonts w:ascii="Calibri" w:hAnsi="Calibri" w:cs="Calibri"/>
                <w:color w:val="000000"/>
              </w:rPr>
              <w:t>Programy Systemu automatyki 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319D1CF3" w14:textId="77777777" w:rsidR="007F22FA" w:rsidRPr="005D609E" w:rsidRDefault="007F22FA" w:rsidP="00FE0E1E"/>
        </w:tc>
        <w:tc>
          <w:tcPr>
            <w:tcW w:w="3690" w:type="dxa"/>
          </w:tcPr>
          <w:p w14:paraId="736C6A6B" w14:textId="77777777" w:rsidR="007F22FA" w:rsidRPr="005D609E" w:rsidRDefault="007F22FA" w:rsidP="00FE0E1E"/>
        </w:tc>
      </w:tr>
      <w:tr w:rsidR="007F22FA" w14:paraId="5AD9DEF7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394AE4" w14:textId="01274CC0" w:rsidR="007F22FA" w:rsidRPr="005D609E" w:rsidRDefault="007F22FA" w:rsidP="007F22FA">
            <w:pPr>
              <w:jc w:val="center"/>
            </w:pPr>
            <w:r>
              <w:t>3</w:t>
            </w:r>
            <w:r w:rsidRPr="005D609E">
              <w:t>.2</w:t>
            </w:r>
          </w:p>
          <w:p w14:paraId="24FACC8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4484CCED" w14:textId="0AF4F47C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5B68C4C" w14:textId="1ACD8986" w:rsidR="007F22FA" w:rsidRPr="00836C9D" w:rsidRDefault="007F22FA" w:rsidP="00FE0E1E">
            <w:r w:rsidRPr="00FE0E1E">
              <w:rPr>
                <w:rStyle w:val="normaltextrun"/>
                <w:rFonts w:ascii="Calibri" w:hAnsi="Calibri" w:cs="Calibri"/>
                <w:color w:val="000000"/>
              </w:rPr>
              <w:t>Obsługa Programu Praca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3730FE2D" w14:textId="77777777" w:rsidR="007F22FA" w:rsidRPr="005D609E" w:rsidRDefault="007F22FA" w:rsidP="00FE0E1E"/>
        </w:tc>
        <w:tc>
          <w:tcPr>
            <w:tcW w:w="3690" w:type="dxa"/>
          </w:tcPr>
          <w:p w14:paraId="6D93D185" w14:textId="77777777" w:rsidR="007F22FA" w:rsidRPr="005D609E" w:rsidRDefault="007F22FA" w:rsidP="00FE0E1E"/>
        </w:tc>
      </w:tr>
      <w:tr w:rsidR="007F22FA" w14:paraId="7BAF5DB5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34B891D" w14:textId="56631537" w:rsidR="007F22FA" w:rsidRPr="005D609E" w:rsidRDefault="007F22FA" w:rsidP="007F22FA">
            <w:pPr>
              <w:jc w:val="center"/>
            </w:pPr>
            <w:r>
              <w:t>3.3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33D80024" w14:textId="564D70E4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08A406B" w14:textId="731F2380" w:rsidR="007F22FA" w:rsidRPr="00836C9D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Obsługa Programu Przerwa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52D60C7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78A8B832" w14:textId="77777777" w:rsidR="007F22FA" w:rsidRPr="005D609E" w:rsidRDefault="007F22FA" w:rsidP="007F22FA">
            <w:pPr>
              <w:jc w:val="center"/>
            </w:pPr>
          </w:p>
        </w:tc>
      </w:tr>
      <w:tr w:rsidR="007F22FA" w14:paraId="2AFD342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C1ECFB1" w14:textId="55CEE517" w:rsidR="007F22FA" w:rsidRPr="005D609E" w:rsidRDefault="007F22FA" w:rsidP="007F22FA">
            <w:pPr>
              <w:jc w:val="center"/>
            </w:pPr>
            <w:r>
              <w:t>3.4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512B66E" w14:textId="365E2586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69ED80FC" w14:textId="23098120" w:rsidR="007F22FA" w:rsidRPr="00836C9D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Obsługa Programu Eco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577A3A7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07217E76" w14:textId="77777777" w:rsidR="007F22FA" w:rsidRPr="005D609E" w:rsidRDefault="007F22FA" w:rsidP="007F22FA">
            <w:pPr>
              <w:jc w:val="center"/>
            </w:pPr>
          </w:p>
        </w:tc>
      </w:tr>
      <w:tr w:rsidR="007F22FA" w14:paraId="331F7AC3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28292D8" w14:textId="16DCD944" w:rsidR="007F22FA" w:rsidRPr="005D609E" w:rsidRDefault="007F22FA" w:rsidP="007F22FA">
            <w:pPr>
              <w:jc w:val="center"/>
            </w:pPr>
            <w:r>
              <w:t>3.5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064839B2" w14:textId="4F1301F4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BDA113F" w14:textId="2E9729EF" w:rsidR="007F22FA" w:rsidRPr="00836C9D" w:rsidRDefault="007F22FA" w:rsidP="00FE0E1E">
            <w:r>
              <w:rPr>
                <w:rStyle w:val="normaltextrun"/>
                <w:rFonts w:ascii="Calibri" w:hAnsi="Calibri" w:cs="Calibri"/>
                <w:color w:val="000000"/>
              </w:rPr>
              <w:t>Obsługa Programu Wakacje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17D45E7A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493937D3" w14:textId="77777777" w:rsidR="007F22FA" w:rsidRPr="005D609E" w:rsidRDefault="007F22FA" w:rsidP="007F22FA">
            <w:pPr>
              <w:jc w:val="center"/>
            </w:pPr>
          </w:p>
        </w:tc>
      </w:tr>
      <w:tr w:rsidR="007F22FA" w14:paraId="430E7E88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9B54DE6" w14:textId="1F6FA28F" w:rsidR="007F22FA" w:rsidRPr="005D609E" w:rsidRDefault="007F22FA" w:rsidP="007F22FA">
            <w:pPr>
              <w:jc w:val="center"/>
            </w:pPr>
            <w:r>
              <w:t>3.6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1B7A6033" w14:textId="78E7AB3B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9FAB5CB" w14:textId="1A99B8F8" w:rsidR="007F22FA" w:rsidRPr="00FE0E1E" w:rsidRDefault="5DC3AAE1" w:rsidP="00FE0E1E">
            <w:pPr>
              <w:divId w:val="2048874045"/>
              <w:rPr>
                <w:rStyle w:val="normaltextrun"/>
                <w:rFonts w:ascii="Calibri" w:hAnsi="Calibri" w:cs="Calibri"/>
                <w:color w:val="000000"/>
              </w:rPr>
            </w:pPr>
            <w:r w:rsidRPr="0ACA543E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Przegrzewanie Sali lekcyjnej dla </w:t>
            </w:r>
            <w:r w:rsidR="58054158" w:rsidRPr="0ACA543E">
              <w:rPr>
                <w:rStyle w:val="normaltextrun"/>
                <w:rFonts w:ascii="Calibri" w:hAnsi="Calibri" w:cs="Calibri"/>
                <w:color w:val="000000" w:themeColor="text1"/>
              </w:rPr>
              <w:t>P</w:t>
            </w:r>
            <w:r w:rsidRPr="0ACA543E">
              <w:rPr>
                <w:rStyle w:val="normaltextrun"/>
                <w:rFonts w:ascii="Calibri" w:hAnsi="Calibri" w:cs="Calibri"/>
                <w:color w:val="000000" w:themeColor="text1"/>
              </w:rPr>
              <w:t>rogramu Praca</w:t>
            </w:r>
            <w:r w:rsidRPr="0ACA543E">
              <w:rPr>
                <w:rStyle w:val="normaltextrun"/>
              </w:rPr>
              <w:t> </w:t>
            </w:r>
          </w:p>
          <w:p w14:paraId="40C950BB" w14:textId="621CFEB7" w:rsidR="007F22FA" w:rsidRPr="00836C9D" w:rsidRDefault="007F22FA" w:rsidP="00FE0E1E"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14:paraId="062AE55D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36ADC294" w14:textId="77777777" w:rsidR="007F22FA" w:rsidRPr="005D609E" w:rsidRDefault="007F22FA" w:rsidP="007F22FA">
            <w:pPr>
              <w:jc w:val="center"/>
            </w:pPr>
          </w:p>
        </w:tc>
      </w:tr>
      <w:tr w:rsidR="007F22FA" w14:paraId="66EF1A19" w14:textId="77777777" w:rsidTr="00713FF2">
        <w:trPr>
          <w:trHeight w:val="129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B390E86" w14:textId="4C6606C5" w:rsidR="007F22FA" w:rsidRPr="005D609E" w:rsidRDefault="5DC3AAE1" w:rsidP="00713FF2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</w:t>
            </w:r>
            <w:r w:rsidR="596BA9B2" w:rsidRPr="0ACA543E">
              <w:rPr>
                <w:i/>
                <w:iCs/>
                <w:sz w:val="20"/>
                <w:szCs w:val="20"/>
              </w:rPr>
              <w:t xml:space="preserve"> zawierające</w:t>
            </w:r>
            <w:r w:rsidR="1A10DA01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="596BA9B2" w:rsidRPr="0ACA543E">
              <w:rPr>
                <w:i/>
                <w:iCs/>
                <w:sz w:val="20"/>
                <w:szCs w:val="20"/>
              </w:rPr>
              <w:t>: opis w jaki sposób Wykonawca ma zamiar zrealizować reakcję Systemu automatyki A na Przegrzewanie Sali lekcyjnej dla programu Praca</w:t>
            </w:r>
            <w:r w:rsidR="28EDC9FE" w:rsidRPr="0ACA543E">
              <w:rPr>
                <w:i/>
                <w:iCs/>
                <w:sz w:val="20"/>
                <w:szCs w:val="20"/>
              </w:rPr>
              <w:t xml:space="preserve"> poparte </w:t>
            </w:r>
            <w:r w:rsidR="17420592" w:rsidRPr="0ACA543E">
              <w:rPr>
                <w:i/>
                <w:iCs/>
                <w:sz w:val="20"/>
                <w:szCs w:val="20"/>
              </w:rPr>
              <w:t xml:space="preserve">stosownymi </w:t>
            </w:r>
            <w:r w:rsidR="28EDC9FE" w:rsidRPr="0ACA543E">
              <w:rPr>
                <w:i/>
                <w:iCs/>
                <w:sz w:val="20"/>
                <w:szCs w:val="20"/>
              </w:rPr>
              <w:t>obliczeniami</w:t>
            </w:r>
            <w:r w:rsidR="596BA9B2" w:rsidRPr="0ACA543E">
              <w:rPr>
                <w:i/>
                <w:iCs/>
                <w:sz w:val="20"/>
                <w:szCs w:val="20"/>
              </w:rPr>
              <w:t>, prezentację graficzną polegającą na przedstawieniu na schemacie Centrali wentylacyjnej A elementów realizując</w:t>
            </w:r>
            <w:r w:rsidR="17420592" w:rsidRPr="0ACA543E">
              <w:rPr>
                <w:i/>
                <w:iCs/>
                <w:sz w:val="20"/>
                <w:szCs w:val="20"/>
              </w:rPr>
              <w:t>ych reakcję Systemu automatyki A.</w:t>
            </w:r>
            <w:r w:rsidR="596BA9B2" w:rsidRPr="0ACA543E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7F22FA" w14:paraId="24BFDA0D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E190E49" w14:textId="17687599" w:rsidR="007F22FA" w:rsidRPr="005D609E" w:rsidRDefault="007F22FA" w:rsidP="007F22FA">
            <w:pPr>
              <w:jc w:val="center"/>
            </w:pPr>
            <w:r>
              <w:lastRenderedPageBreak/>
              <w:t>3.7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4245C90E" w14:textId="69840820" w:rsidR="007F22FA" w:rsidRPr="00541638" w:rsidRDefault="007F22FA" w:rsidP="007F22FA">
            <w:pPr>
              <w:jc w:val="center"/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A3F0351" w14:textId="5D74B36A" w:rsidR="007F22FA" w:rsidRPr="00836C9D" w:rsidRDefault="007F22FA" w:rsidP="00FE0E1E">
            <w:r w:rsidRPr="00FE0E1E">
              <w:rPr>
                <w:rStyle w:val="normaltextrun"/>
                <w:rFonts w:ascii="Calibri" w:hAnsi="Calibri" w:cs="Calibri"/>
                <w:color w:val="000000"/>
              </w:rPr>
              <w:t>Przechłodzenie Sali lekcyjnej dla Programu Praca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2E6EFD1D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72F10E55" w14:textId="77777777" w:rsidR="007F22FA" w:rsidRPr="005D609E" w:rsidRDefault="007F22FA" w:rsidP="007F22FA">
            <w:pPr>
              <w:jc w:val="center"/>
            </w:pPr>
          </w:p>
        </w:tc>
      </w:tr>
      <w:tr w:rsidR="007F22FA" w14:paraId="6B4685FC" w14:textId="77777777" w:rsidTr="00713FF2">
        <w:trPr>
          <w:trHeight w:val="132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6DF1AB53" w14:textId="43445399" w:rsidR="007F22FA" w:rsidRPr="005D609E" w:rsidRDefault="5DC3AAE1" w:rsidP="0ACA543E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8FA270E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>:</w:t>
            </w:r>
            <w:r w:rsidR="76FD2817" w:rsidRPr="0ACA543E">
              <w:rPr>
                <w:i/>
                <w:iCs/>
                <w:sz w:val="20"/>
                <w:szCs w:val="20"/>
              </w:rPr>
              <w:t xml:space="preserve"> opis w jaki sposób Wykonawca ma zamiar zrealizować reakcję Systemu automatyki A na Przechłodzenie Sali lekcyjnej dla programu Praca</w:t>
            </w:r>
            <w:r w:rsidR="28EDC9FE" w:rsidRPr="0ACA543E">
              <w:rPr>
                <w:i/>
                <w:iCs/>
                <w:sz w:val="20"/>
                <w:szCs w:val="20"/>
              </w:rPr>
              <w:t xml:space="preserve"> poparte</w:t>
            </w:r>
            <w:r w:rsidR="17420592" w:rsidRPr="0ACA543E">
              <w:rPr>
                <w:i/>
                <w:iCs/>
                <w:sz w:val="20"/>
                <w:szCs w:val="20"/>
              </w:rPr>
              <w:t xml:space="preserve"> stosownymi</w:t>
            </w:r>
            <w:r w:rsidR="28EDC9FE" w:rsidRPr="0ACA543E">
              <w:rPr>
                <w:i/>
                <w:iCs/>
                <w:sz w:val="20"/>
                <w:szCs w:val="20"/>
              </w:rPr>
              <w:t xml:space="preserve"> obliczeniami</w:t>
            </w:r>
            <w:r w:rsidR="76FD2817" w:rsidRPr="0ACA543E">
              <w:rPr>
                <w:i/>
                <w:iCs/>
                <w:sz w:val="20"/>
                <w:szCs w:val="20"/>
              </w:rPr>
              <w:t>, prezentację graficzną polegająca na przedstawieniu na schemacie Centrali wentylacyjnej A elementów realizujących reakcję Systemu automaty</w:t>
            </w:r>
            <w:r w:rsidR="17420592" w:rsidRPr="0ACA543E">
              <w:rPr>
                <w:i/>
                <w:iCs/>
                <w:sz w:val="20"/>
                <w:szCs w:val="20"/>
              </w:rPr>
              <w:t>ki A.</w:t>
            </w:r>
          </w:p>
        </w:tc>
      </w:tr>
      <w:tr w:rsidR="007F22FA" w14:paraId="411B241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F1CF245" w14:textId="6C28593C" w:rsidR="007F22FA" w:rsidRPr="005D609E" w:rsidRDefault="007F22FA" w:rsidP="007F22FA">
            <w:pPr>
              <w:jc w:val="center"/>
            </w:pPr>
            <w:r>
              <w:t>3.8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44874132" w14:textId="4E6DBCAD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3DCE605" w14:textId="15E637FE" w:rsidR="007F22FA" w:rsidRPr="00FE0E1E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FE0E1E">
              <w:rPr>
                <w:rStyle w:val="normaltextrun"/>
                <w:rFonts w:ascii="Calibri" w:hAnsi="Calibri" w:cs="Calibri"/>
                <w:color w:val="000000"/>
              </w:rPr>
              <w:t>Maksymalna zawartość wilgoci w powietrzu nawiewanym do Sali lekcyjnej dla programu Praca</w:t>
            </w:r>
            <w:r w:rsidRPr="00FE0E1E">
              <w:rPr>
                <w:rStyle w:val="normaltextrun"/>
              </w:rPr>
              <w:t> </w:t>
            </w:r>
          </w:p>
        </w:tc>
        <w:tc>
          <w:tcPr>
            <w:tcW w:w="1559" w:type="dxa"/>
          </w:tcPr>
          <w:p w14:paraId="1C7112E7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38EEED87" w14:textId="77777777" w:rsidR="007F22FA" w:rsidRPr="005D609E" w:rsidRDefault="007F22FA" w:rsidP="007F22FA">
            <w:pPr>
              <w:jc w:val="center"/>
            </w:pPr>
          </w:p>
        </w:tc>
      </w:tr>
      <w:tr w:rsidR="007F22FA" w14:paraId="3B5AF645" w14:textId="77777777" w:rsidTr="00713FF2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008C59E" w14:textId="4972016A" w:rsidR="00795CB4" w:rsidRDefault="17420592" w:rsidP="00713FF2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1CACF351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>: opis w jaki sposób Wykonawca ma zamiar zrealizować reakcję Systemu automatyki A uniemożliwiającą przekroczenie maksymalnej zawartości wilgoci w powietrzu nawiewanym poparte stosownymi obliczeniami oraz prezentację graficzną polegająca na przedstawieniu na schemacie Centrali wentylacyjnej A elementów realizujących reakcję Systemu automatyki A;</w:t>
            </w:r>
          </w:p>
          <w:p w14:paraId="277B2C30" w14:textId="77777777" w:rsidR="007F22FA" w:rsidRPr="005D609E" w:rsidRDefault="007F22FA" w:rsidP="00713FF2"/>
        </w:tc>
      </w:tr>
      <w:tr w:rsidR="007F22FA" w14:paraId="765E49B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FEC7CDE" w14:textId="27340AD5" w:rsidR="007F22FA" w:rsidRPr="005D609E" w:rsidRDefault="007F22FA" w:rsidP="007F22FA">
            <w:pPr>
              <w:jc w:val="center"/>
            </w:pPr>
            <w:r>
              <w:t>3.9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1E7F2A7D" w14:textId="36CBDEB7" w:rsidR="007F22FA" w:rsidRPr="00541638" w:rsidRDefault="007F22FA" w:rsidP="007F22FA">
            <w:pPr>
              <w:jc w:val="center"/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F8DCF16" w14:textId="1E71D353" w:rsidR="007F22FA" w:rsidRPr="00FE0E1E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FE0E1E">
              <w:rPr>
                <w:rStyle w:val="normaltextrun"/>
                <w:rFonts w:ascii="Calibri" w:hAnsi="Calibri" w:cs="Calibri"/>
                <w:color w:val="000000"/>
              </w:rPr>
              <w:t>Chłodzenie powietrzem wentylacyjnym tzw. </w:t>
            </w:r>
            <w:r w:rsidRPr="00FE0E1E">
              <w:rPr>
                <w:rStyle w:val="normaltextrun"/>
                <w:color w:val="000000"/>
              </w:rPr>
              <w:t>Free</w:t>
            </w:r>
            <w:r w:rsidRPr="00FE0E1E">
              <w:rPr>
                <w:rStyle w:val="normaltextrun"/>
                <w:rFonts w:ascii="Calibri" w:hAnsi="Calibri" w:cs="Calibri"/>
                <w:color w:val="000000"/>
              </w:rPr>
              <w:t> </w:t>
            </w:r>
            <w:r w:rsidRPr="00FE0E1E">
              <w:rPr>
                <w:rStyle w:val="normaltextrun"/>
                <w:color w:val="000000"/>
              </w:rPr>
              <w:t>cooling </w:t>
            </w:r>
          </w:p>
        </w:tc>
        <w:tc>
          <w:tcPr>
            <w:tcW w:w="1559" w:type="dxa"/>
          </w:tcPr>
          <w:p w14:paraId="4E4E320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28E1B80B" w14:textId="77777777" w:rsidR="007F22FA" w:rsidRPr="005D609E" w:rsidRDefault="007F22FA" w:rsidP="007F22FA">
            <w:pPr>
              <w:jc w:val="center"/>
            </w:pPr>
          </w:p>
        </w:tc>
      </w:tr>
      <w:tr w:rsidR="007F22FA" w14:paraId="0EAF8844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8C02746" w14:textId="771D5492" w:rsidR="007F22FA" w:rsidRPr="00795CB4" w:rsidRDefault="00795CB4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09B8927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 opis w jaki sposób Wykonawca ma zamiar zrealizować reakcję Systemu automatyki A chłodzenie powietrzem wentylacyjnym poparte stosownymi obliczeniami oraz prezentację graficzną polegająca na przedstawieniu na schemacie Centrali wentylacyjnej A elementów realizujących reakcję Systemu automatyki A;</w:t>
            </w:r>
            <w:r>
              <w:t xml:space="preserve"> </w:t>
            </w:r>
          </w:p>
        </w:tc>
      </w:tr>
      <w:tr w:rsidR="007F22FA" w14:paraId="369A0DD8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A4016BB" w14:textId="203DF0F7" w:rsidR="007F22FA" w:rsidRDefault="5DC3AAE1" w:rsidP="007F22FA">
            <w:pPr>
              <w:jc w:val="center"/>
            </w:pPr>
            <w:r>
              <w:t>3.10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27B4BE9B" w14:textId="0EC8EFB2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5C00FC66" w14:textId="141651EE" w:rsidR="007F22FA" w:rsidRPr="00836C9D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Sterowanie według zapotrzebowania w Programie Praca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2CDFC8D2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2027EC1E" w14:textId="77777777" w:rsidR="007F22FA" w:rsidRPr="005D609E" w:rsidRDefault="007F22FA" w:rsidP="007F22FA">
            <w:pPr>
              <w:jc w:val="center"/>
            </w:pPr>
          </w:p>
        </w:tc>
      </w:tr>
      <w:tr w:rsidR="007F22FA" w14:paraId="587490A4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F11F43B" w14:textId="3E100A47" w:rsidR="007F22FA" w:rsidRPr="005D609E" w:rsidRDefault="5DC3AAE1" w:rsidP="007F22FA">
            <w:pPr>
              <w:jc w:val="center"/>
            </w:pPr>
            <w:r>
              <w:t>3.11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ED35053" w14:textId="566D7BAC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BBD78A4" w14:textId="2860F7EE" w:rsidR="007F22FA" w:rsidRPr="00836C9D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Równoważenie strumieni powietrza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EC9E20C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21F1E896" w14:textId="77777777" w:rsidR="007F22FA" w:rsidRPr="005D609E" w:rsidRDefault="007F22FA" w:rsidP="007F22FA">
            <w:pPr>
              <w:jc w:val="center"/>
            </w:pPr>
          </w:p>
        </w:tc>
      </w:tr>
      <w:tr w:rsidR="007F22FA" w14:paraId="3D15E0B0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D3A9336" w14:textId="522C5AC8" w:rsidR="007F22FA" w:rsidRDefault="5DC3AAE1" w:rsidP="007F22FA">
            <w:pPr>
              <w:jc w:val="center"/>
            </w:pPr>
            <w:r>
              <w:t>3.12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B2E8197" w14:textId="2B142EAB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422E6B2D" w14:textId="404F1B5B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Kody błędów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09D277CA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6A4A3D13" w14:textId="77777777" w:rsidR="007F22FA" w:rsidRPr="005D609E" w:rsidRDefault="007F22FA" w:rsidP="007F22FA">
            <w:pPr>
              <w:jc w:val="center"/>
            </w:pPr>
          </w:p>
        </w:tc>
      </w:tr>
      <w:tr w:rsidR="007F22FA" w14:paraId="642E31E0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73ADB31" w14:textId="34CD98D9" w:rsidR="007F22FA" w:rsidRDefault="5DC3AAE1" w:rsidP="007F22FA">
            <w:pPr>
              <w:jc w:val="center"/>
            </w:pPr>
            <w:r>
              <w:t>3.13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17F7A8BE" w14:textId="35D9459B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3112E82" w14:textId="3B81ABFD" w:rsidR="007F22FA" w:rsidRPr="00836C9D" w:rsidRDefault="6406F44C" w:rsidP="00FE0E1E">
            <w:pPr>
              <w:rPr>
                <w:rStyle w:val="normaltextrun"/>
                <w:rFonts w:ascii="Calibri" w:hAnsi="Calibri" w:cs="Calibri"/>
              </w:rPr>
            </w:pPr>
            <w:r w:rsidRPr="0ACA543E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Pomiar </w:t>
            </w:r>
            <w:r w:rsidR="5DC3AAE1" w:rsidRPr="0ACA543E">
              <w:rPr>
                <w:rStyle w:val="normaltextrun"/>
                <w:rFonts w:ascii="Calibri" w:hAnsi="Calibri" w:cs="Calibri"/>
                <w:color w:val="000000" w:themeColor="text1"/>
              </w:rPr>
              <w:t>zużycia energii elektrycznej </w:t>
            </w:r>
            <w:r w:rsidR="5DC3AAE1" w:rsidRPr="0ACA543E">
              <w:rPr>
                <w:rStyle w:val="eop"/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1559" w:type="dxa"/>
          </w:tcPr>
          <w:p w14:paraId="1531EE8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37982E1F" w14:textId="77777777" w:rsidR="007F22FA" w:rsidRPr="005D609E" w:rsidRDefault="007F22FA" w:rsidP="007F22FA">
            <w:pPr>
              <w:jc w:val="center"/>
            </w:pPr>
          </w:p>
        </w:tc>
      </w:tr>
      <w:tr w:rsidR="0ACA543E" w14:paraId="0E6C8881" w14:textId="77777777" w:rsidTr="00713FF2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37BBB01E" w14:textId="6EA950FA" w:rsidR="449A5FF9" w:rsidRPr="00713FF2" w:rsidRDefault="449A5FF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Obligatoryjnego zawierające</w:t>
            </w:r>
            <w:r w:rsidRPr="00713FF2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m.in..: opis w jaki sposób Wykonawca ma zamiar zrealizować pomiar zużycia energii elektrycznej oraz przedstawił elementy Systemu wentylacji A, których pomiar będzie obejmował.</w:t>
            </w:r>
          </w:p>
        </w:tc>
      </w:tr>
      <w:tr w:rsidR="007F22FA" w14:paraId="71FD8AD4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EDEFB77" w14:textId="3598BB7B" w:rsidR="007F22FA" w:rsidRDefault="5DC3AAE1" w:rsidP="007F22FA">
            <w:pPr>
              <w:jc w:val="center"/>
            </w:pPr>
            <w:r>
              <w:t>3.14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B620601" w14:textId="79F933A4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7A8D4547" w14:textId="683F1622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Odprowadzenie skroplin  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18A7AACF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73507DF8" w14:textId="77777777" w:rsidR="007F22FA" w:rsidRPr="005D609E" w:rsidRDefault="007F22FA" w:rsidP="007F22FA">
            <w:pPr>
              <w:jc w:val="center"/>
            </w:pPr>
          </w:p>
        </w:tc>
      </w:tr>
      <w:tr w:rsidR="007F22FA" w14:paraId="7475684D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4AAB407" w14:textId="4908E40A" w:rsidR="007F22FA" w:rsidRDefault="5DC3AAE1" w:rsidP="007F22FA">
            <w:pPr>
              <w:jc w:val="center"/>
            </w:pPr>
            <w:r>
              <w:lastRenderedPageBreak/>
              <w:t>3.15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43C935C7" w14:textId="5741046C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920F258" w14:textId="7453768D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Zmiana czasu letni/zimowy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1FFDCA13" w14:textId="3E529281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663E05E7" w14:textId="77777777" w:rsidR="007F22FA" w:rsidRPr="005D609E" w:rsidRDefault="007F22FA" w:rsidP="007F22FA">
            <w:pPr>
              <w:jc w:val="center"/>
            </w:pPr>
          </w:p>
        </w:tc>
      </w:tr>
      <w:tr w:rsidR="007F22FA" w14:paraId="7AE1D45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FF0D6B4" w14:textId="71976379" w:rsidR="007F22FA" w:rsidRDefault="5DC3AAE1" w:rsidP="007F22FA">
            <w:pPr>
              <w:jc w:val="center"/>
            </w:pPr>
            <w:r>
              <w:t>3.16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05699EA5" w14:textId="40F7FED3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FF7DF1B" w14:textId="04F7CB62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 w:rsidRPr="00FE0E1E">
              <w:rPr>
                <w:rStyle w:val="normaltextrun"/>
                <w:rFonts w:ascii="Calibri" w:hAnsi="Calibri" w:cs="Calibri"/>
              </w:rPr>
              <w:t>Możliwość rozbudowy Systemu automatyki A o moduł komunikacji z klimatyzatorami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2336ED5F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0D3D11D5" w14:textId="77777777" w:rsidR="007F22FA" w:rsidRPr="005D609E" w:rsidRDefault="007F22FA" w:rsidP="007F22FA">
            <w:pPr>
              <w:jc w:val="center"/>
            </w:pPr>
          </w:p>
        </w:tc>
      </w:tr>
      <w:tr w:rsidR="007F22FA" w14:paraId="5120EA6A" w14:textId="77777777" w:rsidTr="00713FF2">
        <w:trPr>
          <w:trHeight w:val="127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AB9B350" w14:textId="26610295" w:rsidR="007F22FA" w:rsidRPr="005D609E" w:rsidRDefault="17420592" w:rsidP="00713FF2"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39878178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 xml:space="preserve">: opis w jaki sposób Wykonawca ma zamiar zrealizować możliwość rozbudowy Systemu automatyki A o moduł komunikacji z klimatyzatorami oraz prezentację graficzną połączenia </w:t>
            </w:r>
            <w:r w:rsidR="2B67C056" w:rsidRPr="0ACA543E">
              <w:rPr>
                <w:i/>
                <w:iCs/>
                <w:sz w:val="20"/>
                <w:szCs w:val="20"/>
              </w:rPr>
              <w:t xml:space="preserve">elektrycznego </w:t>
            </w:r>
            <w:r w:rsidRPr="0ACA543E">
              <w:rPr>
                <w:i/>
                <w:iCs/>
                <w:sz w:val="20"/>
                <w:szCs w:val="20"/>
              </w:rPr>
              <w:t>urządzeń między sobą</w:t>
            </w:r>
            <w:r w:rsidR="2B67C056" w:rsidRPr="0ACA543E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7F22FA" w14:paraId="59385F5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D64A621" w14:textId="1E50801A" w:rsidR="007F22FA" w:rsidRPr="009E7A56" w:rsidRDefault="5DC3AAE1" w:rsidP="007F22FA">
            <w:pPr>
              <w:jc w:val="center"/>
            </w:pPr>
            <w:r>
              <w:t>3.17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59460E96" w14:textId="31422334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6FAA7F15" w14:textId="514D48FF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 w:rsidRPr="00FE0E1E">
              <w:rPr>
                <w:rStyle w:val="normaltextrun"/>
                <w:rFonts w:ascii="Calibri" w:hAnsi="Calibri" w:cs="Calibri"/>
              </w:rPr>
              <w:t>Możliwość rozbudowy Systemu automatyki A o moduł komunikacji z digestoriami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7ADA4CB9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23BE5E67" w14:textId="77777777" w:rsidR="007F22FA" w:rsidRPr="005D609E" w:rsidRDefault="007F22FA" w:rsidP="007F22FA">
            <w:pPr>
              <w:jc w:val="center"/>
            </w:pPr>
          </w:p>
        </w:tc>
      </w:tr>
      <w:tr w:rsidR="007F22FA" w14:paraId="6B91EC1C" w14:textId="77777777" w:rsidTr="00713FF2">
        <w:trPr>
          <w:trHeight w:val="120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B9844BE" w14:textId="1C87AA3C" w:rsidR="007F22FA" w:rsidRPr="005D609E" w:rsidRDefault="2B67C056" w:rsidP="00713FF2"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AB0FFE8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>: opis w jaki sposób Wykonawca ma zamiar zrealizować możliwość rozbudowy Systemu automatyki A o moduł komunikacji z digestoriami oraz prezentację graficzną połączenia elektrycznego urządzeń między sobą.</w:t>
            </w:r>
          </w:p>
        </w:tc>
      </w:tr>
      <w:tr w:rsidR="007F22FA" w14:paraId="318DF378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6F5B6FA" w14:textId="19C1E52B" w:rsidR="007F22FA" w:rsidRPr="009E7A56" w:rsidRDefault="5DC3AAE1" w:rsidP="007F22FA">
            <w:pPr>
              <w:jc w:val="center"/>
            </w:pPr>
            <w:r>
              <w:t>3.18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B7972B4" w14:textId="1CF646F0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7D325414" w14:textId="2F0C3909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 w:rsidRPr="00FE0E1E">
              <w:rPr>
                <w:rStyle w:val="normaltextrun"/>
                <w:rFonts w:ascii="Calibri" w:hAnsi="Calibri" w:cs="Calibri"/>
              </w:rPr>
              <w:t>Możliwość rozbudowy Systemu automatyki A o moduł komunikacji z </w:t>
            </w:r>
            <w:r w:rsidRPr="00FE0E1E">
              <w:rPr>
                <w:rStyle w:val="normaltextrun"/>
              </w:rPr>
              <w:t>klimakonwektorami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0ED08AAA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716457EC" w14:textId="77777777" w:rsidR="007F22FA" w:rsidRPr="005D609E" w:rsidRDefault="007F22FA" w:rsidP="007F22FA">
            <w:pPr>
              <w:jc w:val="center"/>
            </w:pPr>
          </w:p>
        </w:tc>
      </w:tr>
      <w:tr w:rsidR="007F22FA" w14:paraId="2B743D85" w14:textId="77777777" w:rsidTr="00713FF2">
        <w:trPr>
          <w:trHeight w:val="117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C307E90" w14:textId="79D6F157" w:rsidR="007F22FA" w:rsidRPr="00FE0E1E" w:rsidRDefault="2B67C056" w:rsidP="00713FF2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748713E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>: opis w jaki sposób Wykonawca ma zamiar zrealizować możliwość rozbudowy Systemu automatyki A o moduł komunikacji z klimakonwektorami oraz prezentację graficzną połączenia elektrycznego urządzeń między sobą.</w:t>
            </w:r>
          </w:p>
        </w:tc>
      </w:tr>
      <w:tr w:rsidR="007F22FA" w14:paraId="0426C747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EA1C44B" w14:textId="41374E0F" w:rsidR="007F22FA" w:rsidRPr="009E7A56" w:rsidRDefault="5DC3AAE1" w:rsidP="007F22FA">
            <w:pPr>
              <w:jc w:val="center"/>
            </w:pPr>
            <w:r>
              <w:t>3.19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2EF448FD" w14:textId="02F4CB91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6CA0E048" w14:textId="04321D1F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Obsługa Programu Praca Profil 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72C92A35" w14:textId="77777777" w:rsidR="007F22FA" w:rsidRPr="005D609E" w:rsidRDefault="007F22FA" w:rsidP="00FE0E1E"/>
        </w:tc>
        <w:tc>
          <w:tcPr>
            <w:tcW w:w="3690" w:type="dxa"/>
          </w:tcPr>
          <w:p w14:paraId="2A651D6E" w14:textId="77777777" w:rsidR="007F22FA" w:rsidRPr="005D609E" w:rsidRDefault="007F22FA" w:rsidP="00FE0E1E"/>
        </w:tc>
      </w:tr>
      <w:tr w:rsidR="007F22FA" w14:paraId="597CB214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2B029EA" w14:textId="202F4C22" w:rsidR="007F22FA" w:rsidRPr="009E7A56" w:rsidRDefault="007F22FA" w:rsidP="007F22FA">
            <w:pPr>
              <w:jc w:val="center"/>
            </w:pPr>
            <w:r>
              <w:t>3.20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2B44B5B3" w14:textId="1193DE85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5FB56A4" w14:textId="70CC5DE2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Obsługa Programu Praca Manual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1637976A" w14:textId="77777777" w:rsidR="007F22FA" w:rsidRPr="005D609E" w:rsidRDefault="007F22FA" w:rsidP="00FE0E1E"/>
        </w:tc>
        <w:tc>
          <w:tcPr>
            <w:tcW w:w="3690" w:type="dxa"/>
          </w:tcPr>
          <w:p w14:paraId="6DB87C12" w14:textId="77777777" w:rsidR="007F22FA" w:rsidRPr="005D609E" w:rsidRDefault="007F22FA" w:rsidP="00FE0E1E"/>
        </w:tc>
      </w:tr>
    </w:tbl>
    <w:p w14:paraId="0DF766DA" w14:textId="1767FB94" w:rsidR="007F22FA" w:rsidRDefault="007F22FA" w:rsidP="70A62EBD"/>
    <w:p w14:paraId="530B98B8" w14:textId="1767FB94" w:rsidR="00B57151" w:rsidRDefault="00B57151" w:rsidP="00B57151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>
        <w:rPr>
          <w:i/>
          <w:iCs/>
          <w:color w:val="44546A" w:themeColor="text2"/>
          <w:sz w:val="18"/>
          <w:szCs w:val="18"/>
        </w:rPr>
        <w:t>4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B57151">
        <w:rPr>
          <w:i/>
          <w:iCs/>
          <w:color w:val="445369"/>
          <w:sz w:val="18"/>
          <w:szCs w:val="18"/>
        </w:rPr>
        <w:t>Wymagania Obligatoryjne dla Regulatora pomieszczeniowego A w Działaniu 1: „Wentylacja sal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115"/>
        <w:gridCol w:w="2177"/>
        <w:gridCol w:w="1560"/>
        <w:gridCol w:w="3548"/>
      </w:tblGrid>
      <w:tr w:rsidR="00B57151" w:rsidRPr="005D609E" w14:paraId="749839D7" w14:textId="77777777" w:rsidTr="0ACA543E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7EEEBDB5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115" w:type="dxa"/>
            <w:shd w:val="clear" w:color="auto" w:fill="A8D08D" w:themeFill="accent6" w:themeFillTint="99"/>
            <w:vAlign w:val="center"/>
          </w:tcPr>
          <w:p w14:paraId="27F0B40E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177" w:type="dxa"/>
            <w:shd w:val="clear" w:color="auto" w:fill="A8D08D" w:themeFill="accent6" w:themeFillTint="99"/>
            <w:vAlign w:val="center"/>
          </w:tcPr>
          <w:p w14:paraId="583834C2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F4CCEBD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40A427D0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3C3AF3" w14:paraId="03BD05C5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EEFE0CC" w14:textId="371D6C2C" w:rsidR="003C3AF3" w:rsidRPr="005D609E" w:rsidRDefault="003C3AF3" w:rsidP="003C3AF3">
            <w:pPr>
              <w:jc w:val="center"/>
            </w:pPr>
            <w:r>
              <w:t>4</w:t>
            </w:r>
            <w:r w:rsidRPr="005D609E">
              <w:t>.1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238FB6F8" w14:textId="3FA4DF2E" w:rsidR="003C3AF3" w:rsidRPr="00541638" w:rsidRDefault="003C3AF3" w:rsidP="003C3AF3">
            <w:pPr>
              <w:jc w:val="center"/>
            </w:pPr>
            <w:r w:rsidRPr="0099211C"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5B6B1F29" w14:textId="72898507" w:rsidR="003C3AF3" w:rsidRPr="00836C9D" w:rsidRDefault="003C3AF3" w:rsidP="00FE0E1E">
            <w:r w:rsidRPr="0099211C">
              <w:t>Współpraca Regulatora pomieszczeniowego A z System wentylacji A</w:t>
            </w:r>
          </w:p>
        </w:tc>
        <w:tc>
          <w:tcPr>
            <w:tcW w:w="1560" w:type="dxa"/>
          </w:tcPr>
          <w:p w14:paraId="37974448" w14:textId="77777777" w:rsidR="003C3AF3" w:rsidRPr="005D609E" w:rsidRDefault="003C3AF3" w:rsidP="00FE0E1E"/>
        </w:tc>
        <w:tc>
          <w:tcPr>
            <w:tcW w:w="3548" w:type="dxa"/>
          </w:tcPr>
          <w:p w14:paraId="41235692" w14:textId="77777777" w:rsidR="003C3AF3" w:rsidRPr="005D609E" w:rsidRDefault="003C3AF3" w:rsidP="00FE0E1E"/>
        </w:tc>
      </w:tr>
      <w:tr w:rsidR="4B7BEAE1" w14:paraId="2899F825" w14:textId="77777777" w:rsidTr="0ACA543E">
        <w:trPr>
          <w:trHeight w:val="1380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69130F20" w14:textId="7CC9A192" w:rsidR="10ACA397" w:rsidRDefault="1CDC1AFD" w:rsidP="0ACA543E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lastRenderedPageBreak/>
              <w:t>W tym polu proszę wpisać uzasadnienie spełnienia Wymagania Obligatoryjnego zawierające</w:t>
            </w:r>
            <w:r w:rsidR="07E679BF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>: opis w jaki sposób Wykonawca ma zamiar zrealizować współpracę Regulatora pomieszczeniowego A z System wentylacji</w:t>
            </w:r>
            <w:r w:rsidR="20D2DB8F" w:rsidRPr="0ACA543E">
              <w:rPr>
                <w:i/>
                <w:iCs/>
                <w:sz w:val="20"/>
                <w:szCs w:val="20"/>
              </w:rPr>
              <w:t xml:space="preserve"> A</w:t>
            </w:r>
            <w:r w:rsidRPr="0ACA543E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3C3AF3" w14:paraId="4F8C9F87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5930B2C" w14:textId="653D3BD1" w:rsidR="003C3AF3" w:rsidRPr="005D609E" w:rsidRDefault="003C3AF3" w:rsidP="003C3AF3">
            <w:pPr>
              <w:jc w:val="center"/>
            </w:pPr>
            <w:r>
              <w:t>4</w:t>
            </w:r>
            <w:r w:rsidRPr="005D609E">
              <w:t>.2</w:t>
            </w:r>
          </w:p>
          <w:p w14:paraId="752037BA" w14:textId="77777777" w:rsidR="003C3AF3" w:rsidRPr="005D609E" w:rsidRDefault="003C3AF3" w:rsidP="003C3AF3">
            <w:pPr>
              <w:jc w:val="center"/>
            </w:pPr>
          </w:p>
        </w:tc>
        <w:tc>
          <w:tcPr>
            <w:tcW w:w="2115" w:type="dxa"/>
            <w:shd w:val="clear" w:color="auto" w:fill="E2EFD9" w:themeFill="accent6" w:themeFillTint="33"/>
          </w:tcPr>
          <w:p w14:paraId="7006C2DE" w14:textId="619F6F38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4E6EB8DB" w14:textId="76870E92" w:rsidR="003C3AF3" w:rsidRPr="00836C9D" w:rsidRDefault="003C3AF3" w:rsidP="00FE0E1E">
            <w:r w:rsidRPr="0099211C">
              <w:t>Program Przerwa</w:t>
            </w:r>
          </w:p>
        </w:tc>
        <w:tc>
          <w:tcPr>
            <w:tcW w:w="1560" w:type="dxa"/>
          </w:tcPr>
          <w:p w14:paraId="08B68D4B" w14:textId="77777777" w:rsidR="003C3AF3" w:rsidRPr="005D609E" w:rsidRDefault="003C3AF3" w:rsidP="00FE0E1E"/>
        </w:tc>
        <w:tc>
          <w:tcPr>
            <w:tcW w:w="3548" w:type="dxa"/>
          </w:tcPr>
          <w:p w14:paraId="5E5720A7" w14:textId="77777777" w:rsidR="003C3AF3" w:rsidRPr="005D609E" w:rsidRDefault="003C3AF3" w:rsidP="00FE0E1E"/>
        </w:tc>
      </w:tr>
      <w:tr w:rsidR="003C3AF3" w14:paraId="412CEDA2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319D198" w14:textId="37CD206C" w:rsidR="003C3AF3" w:rsidRPr="005D609E" w:rsidRDefault="003C3AF3" w:rsidP="003C3AF3">
            <w:pPr>
              <w:jc w:val="center"/>
            </w:pPr>
            <w:r>
              <w:t>4.3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208A98A0" w14:textId="2BD2DFF1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000E005B" w14:textId="3CC23A65" w:rsidR="003C3AF3" w:rsidRPr="00836C9D" w:rsidRDefault="003C3AF3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99211C">
              <w:t>Program OFF</w:t>
            </w:r>
          </w:p>
        </w:tc>
        <w:tc>
          <w:tcPr>
            <w:tcW w:w="1560" w:type="dxa"/>
          </w:tcPr>
          <w:p w14:paraId="34304873" w14:textId="77777777" w:rsidR="003C3AF3" w:rsidRPr="005D609E" w:rsidRDefault="003C3AF3" w:rsidP="00FE0E1E"/>
        </w:tc>
        <w:tc>
          <w:tcPr>
            <w:tcW w:w="3548" w:type="dxa"/>
          </w:tcPr>
          <w:p w14:paraId="3B582FC2" w14:textId="77777777" w:rsidR="003C3AF3" w:rsidRPr="005D609E" w:rsidRDefault="003C3AF3" w:rsidP="00FE0E1E"/>
        </w:tc>
      </w:tr>
      <w:tr w:rsidR="003C3AF3" w14:paraId="55E9F2FB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3A5369E" w14:textId="3106D806" w:rsidR="003C3AF3" w:rsidRPr="005D609E" w:rsidRDefault="003C3AF3" w:rsidP="003C3AF3">
            <w:pPr>
              <w:jc w:val="center"/>
            </w:pPr>
            <w:r>
              <w:t>4.4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242D3247" w14:textId="6099B6E3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74EE9067" w14:textId="5E1D55A3" w:rsidR="003C3AF3" w:rsidRPr="00836C9D" w:rsidRDefault="003C3AF3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99211C">
              <w:t>Program Praca</w:t>
            </w:r>
          </w:p>
        </w:tc>
        <w:tc>
          <w:tcPr>
            <w:tcW w:w="1560" w:type="dxa"/>
          </w:tcPr>
          <w:p w14:paraId="7F26AB9C" w14:textId="77777777" w:rsidR="003C3AF3" w:rsidRPr="005D609E" w:rsidRDefault="003C3AF3" w:rsidP="00FE0E1E"/>
        </w:tc>
        <w:tc>
          <w:tcPr>
            <w:tcW w:w="3548" w:type="dxa"/>
          </w:tcPr>
          <w:p w14:paraId="09928AF8" w14:textId="77777777" w:rsidR="003C3AF3" w:rsidRPr="005D609E" w:rsidRDefault="003C3AF3" w:rsidP="00FE0E1E"/>
        </w:tc>
      </w:tr>
      <w:tr w:rsidR="003C3AF3" w14:paraId="088F83B5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B1B6B71" w14:textId="2C2D7775" w:rsidR="003C3AF3" w:rsidRPr="005D609E" w:rsidRDefault="003C3AF3" w:rsidP="003C3AF3">
            <w:pPr>
              <w:jc w:val="center"/>
            </w:pPr>
            <w:r>
              <w:t>4.5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35F582E0" w14:textId="3B0C286B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26AAA764" w14:textId="20827DB8" w:rsidR="003C3AF3" w:rsidRPr="00836C9D" w:rsidRDefault="003C3AF3" w:rsidP="00FE0E1E">
            <w:r w:rsidRPr="0099211C">
              <w:t>Pomiar temperatury powietrza</w:t>
            </w:r>
          </w:p>
        </w:tc>
        <w:tc>
          <w:tcPr>
            <w:tcW w:w="1560" w:type="dxa"/>
          </w:tcPr>
          <w:p w14:paraId="7BE45CE6" w14:textId="77777777" w:rsidR="003C3AF3" w:rsidRPr="005D609E" w:rsidRDefault="003C3AF3" w:rsidP="00FE0E1E"/>
        </w:tc>
        <w:tc>
          <w:tcPr>
            <w:tcW w:w="3548" w:type="dxa"/>
          </w:tcPr>
          <w:p w14:paraId="02CCDEE4" w14:textId="77777777" w:rsidR="003C3AF3" w:rsidRPr="005D609E" w:rsidRDefault="003C3AF3" w:rsidP="00FE0E1E"/>
        </w:tc>
      </w:tr>
      <w:tr w:rsidR="0ACA543E" w14:paraId="403C2F37" w14:textId="77777777" w:rsidTr="00713FF2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27814468" w14:textId="4F5A4700" w:rsidR="0E092337" w:rsidRDefault="0E092337">
            <w:pPr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W tym polu proszę wpisać uzasadnienie spełnienia Wymagania Obligatoryjnego zawierające m.in..: opis sposobu Pomiaru temperatury powietrz</w:t>
            </w:r>
            <w:r w:rsidR="1950E9F7"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a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, rodzaj</w:t>
            </w:r>
            <w:r w:rsidR="4BACD482"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u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 xml:space="preserve"> elementu pomiarowego </w:t>
            </w:r>
            <w:r w:rsidR="4F5604EB"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oraz przedstawienia dokładności wartości mierzonej.</w:t>
            </w:r>
          </w:p>
        </w:tc>
      </w:tr>
      <w:tr w:rsidR="003C3AF3" w14:paraId="1E0BB05C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BC770C" w14:textId="7EE72589" w:rsidR="003C3AF3" w:rsidRPr="005D609E" w:rsidRDefault="003C3AF3" w:rsidP="003C3AF3">
            <w:pPr>
              <w:jc w:val="center"/>
            </w:pPr>
            <w:r>
              <w:t>4.6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4D2FCBFC" w14:textId="1D116827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581C28A2" w14:textId="638EB43C" w:rsidR="003C3AF3" w:rsidRPr="00836C9D" w:rsidRDefault="003C3AF3" w:rsidP="00FE0E1E">
            <w:r w:rsidRPr="0099211C">
              <w:t>Pomiar wilgotności względnej</w:t>
            </w:r>
          </w:p>
        </w:tc>
        <w:tc>
          <w:tcPr>
            <w:tcW w:w="1560" w:type="dxa"/>
          </w:tcPr>
          <w:p w14:paraId="4B4FA22C" w14:textId="77777777" w:rsidR="003C3AF3" w:rsidRPr="005D609E" w:rsidRDefault="003C3AF3" w:rsidP="00FE0E1E"/>
        </w:tc>
        <w:tc>
          <w:tcPr>
            <w:tcW w:w="3548" w:type="dxa"/>
          </w:tcPr>
          <w:p w14:paraId="490D4B39" w14:textId="77777777" w:rsidR="003C3AF3" w:rsidRPr="005D609E" w:rsidRDefault="003C3AF3" w:rsidP="00FE0E1E"/>
        </w:tc>
      </w:tr>
      <w:tr w:rsidR="0ACA543E" w14:paraId="36F7B3E8" w14:textId="77777777" w:rsidTr="00713FF2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118C37E0" w14:textId="08BC40B3" w:rsidR="7233DA32" w:rsidRDefault="7233DA32" w:rsidP="0ACA543E">
            <w:pPr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W tym polu proszę wpisać uzasadnienie spełnienia Wymagania Obligatoryjnego zawierające m.in..: opis sposobu Pomiaru wilgotności względnej, rodzaju elementu pomiarowego oraz przedstawienia dokładności wartości mierzonej.</w:t>
            </w:r>
          </w:p>
        </w:tc>
      </w:tr>
      <w:tr w:rsidR="003C3AF3" w14:paraId="5B24283C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92042C" w14:textId="571FE438" w:rsidR="003C3AF3" w:rsidRPr="005D609E" w:rsidRDefault="003C3AF3" w:rsidP="003C3AF3">
            <w:pPr>
              <w:jc w:val="center"/>
            </w:pPr>
            <w:r>
              <w:t>4.7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4BB6BE7C" w14:textId="42C61F3A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3CB68539" w14:textId="7FFAD590" w:rsidR="003C3AF3" w:rsidRPr="00836C9D" w:rsidRDefault="003C3AF3" w:rsidP="00FE0E1E">
            <w:r w:rsidRPr="0099211C">
              <w:t>Pomiar stężenie CO</w:t>
            </w:r>
            <w:r w:rsidRPr="003C3AF3">
              <w:rPr>
                <w:vertAlign w:val="subscript"/>
              </w:rPr>
              <w:t>2</w:t>
            </w:r>
          </w:p>
        </w:tc>
        <w:tc>
          <w:tcPr>
            <w:tcW w:w="1560" w:type="dxa"/>
          </w:tcPr>
          <w:p w14:paraId="41219DF2" w14:textId="77777777" w:rsidR="003C3AF3" w:rsidRPr="005D609E" w:rsidRDefault="003C3AF3" w:rsidP="00FE0E1E"/>
        </w:tc>
        <w:tc>
          <w:tcPr>
            <w:tcW w:w="3548" w:type="dxa"/>
          </w:tcPr>
          <w:p w14:paraId="41B51645" w14:textId="77777777" w:rsidR="003C3AF3" w:rsidRPr="005D609E" w:rsidRDefault="003C3AF3" w:rsidP="00FE0E1E"/>
        </w:tc>
      </w:tr>
      <w:tr w:rsidR="0ACA543E" w14:paraId="4D1CA13C" w14:textId="77777777" w:rsidTr="00254B1B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5E951346" w14:textId="0964608F" w:rsidR="789A7096" w:rsidRDefault="789A7096" w:rsidP="0ACA543E">
            <w:pPr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W tym polu proszę wpisać uzasadnienie spełnienia Wymagania Obligatoryjnego zawierające m.in..: opis sposobu Pomiaru stężenia CO</w:t>
            </w:r>
            <w:r w:rsidRPr="00254B1B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  <w:vertAlign w:val="subscript"/>
              </w:rPr>
              <w:t>2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, rodzaju elementu pomiarowego oraz przedstawienia dokładności wartości mierzonej.</w:t>
            </w:r>
          </w:p>
        </w:tc>
      </w:tr>
      <w:tr w:rsidR="003C3AF3" w14:paraId="0D33C586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AD31243" w14:textId="27D64CD4" w:rsidR="003C3AF3" w:rsidRPr="005D609E" w:rsidRDefault="003C3AF3" w:rsidP="003C3AF3">
            <w:pPr>
              <w:jc w:val="center"/>
            </w:pPr>
            <w:r>
              <w:t>4.8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6E707F1C" w14:textId="4ED71F5E" w:rsidR="003C3AF3" w:rsidRPr="00541638" w:rsidRDefault="0B6E57B2" w:rsidP="4B7BEAE1">
            <w:pPr>
              <w:jc w:val="center"/>
              <w:rPr>
                <w:b/>
                <w:bCs/>
              </w:rPr>
            </w:pPr>
            <w:r w:rsidRPr="0ACA543E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6CC94F27" w14:textId="5E3FFBB7" w:rsidR="003C3AF3" w:rsidRPr="00836C9D" w:rsidRDefault="003C3AF3" w:rsidP="00FE0E1E">
            <w:r w:rsidRPr="0099211C">
              <w:t>Pomiar koncentracji PM2.5</w:t>
            </w:r>
          </w:p>
        </w:tc>
        <w:tc>
          <w:tcPr>
            <w:tcW w:w="1560" w:type="dxa"/>
          </w:tcPr>
          <w:p w14:paraId="01EE8049" w14:textId="77777777" w:rsidR="003C3AF3" w:rsidRPr="005D609E" w:rsidRDefault="003C3AF3" w:rsidP="00FE0E1E"/>
        </w:tc>
        <w:tc>
          <w:tcPr>
            <w:tcW w:w="3548" w:type="dxa"/>
          </w:tcPr>
          <w:p w14:paraId="35BC2066" w14:textId="77777777" w:rsidR="003C3AF3" w:rsidRPr="005D609E" w:rsidRDefault="003C3AF3" w:rsidP="00FE0E1E"/>
        </w:tc>
      </w:tr>
      <w:tr w:rsidR="0ACA543E" w14:paraId="36C1D3BB" w14:textId="77777777" w:rsidTr="00254B1B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597D2C2E" w14:textId="08155E61" w:rsidR="0EA469B0" w:rsidRDefault="0EA469B0" w:rsidP="0ACA543E">
            <w:pPr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W tym polu proszę wpisać uzasadnienie spełnienia Wymagania Obligatoryjnego zawierające m.in..: opis sposobu Pomiaru koncentracji PM2.5, rodzaju elementu pomiarowego oraz przedstawienia dokładności wartości mierzonej.</w:t>
            </w:r>
          </w:p>
        </w:tc>
      </w:tr>
      <w:tr w:rsidR="003C3AF3" w14:paraId="0327FF12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EA22ED1" w14:textId="45AE74DC" w:rsidR="003C3AF3" w:rsidRPr="005D609E" w:rsidRDefault="003C3AF3" w:rsidP="003C3AF3">
            <w:pPr>
              <w:jc w:val="center"/>
            </w:pPr>
            <w:r>
              <w:lastRenderedPageBreak/>
              <w:t>4.9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0EEAFB05" w14:textId="7C1D350A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67ACA24A" w14:textId="02B4A7AA" w:rsidR="003C3AF3" w:rsidRPr="00836C9D" w:rsidRDefault="077C3675" w:rsidP="00FE0E1E">
            <w:r>
              <w:t xml:space="preserve">Nastawa temperatury powietrza w </w:t>
            </w:r>
            <w:r w:rsidR="4D47B40D">
              <w:t>Sali lekcyjnej</w:t>
            </w:r>
          </w:p>
        </w:tc>
        <w:tc>
          <w:tcPr>
            <w:tcW w:w="1560" w:type="dxa"/>
          </w:tcPr>
          <w:p w14:paraId="64DAE8EA" w14:textId="77777777" w:rsidR="003C3AF3" w:rsidRPr="005D609E" w:rsidRDefault="003C3AF3" w:rsidP="00FE0E1E"/>
        </w:tc>
        <w:tc>
          <w:tcPr>
            <w:tcW w:w="3548" w:type="dxa"/>
          </w:tcPr>
          <w:p w14:paraId="3D2658C3" w14:textId="77777777" w:rsidR="003C3AF3" w:rsidRPr="005D609E" w:rsidRDefault="003C3AF3" w:rsidP="00FE0E1E"/>
        </w:tc>
      </w:tr>
      <w:tr w:rsidR="003C3AF3" w14:paraId="18CA7D5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D211ADB" w14:textId="5486561E" w:rsidR="003C3AF3" w:rsidRDefault="003C3AF3" w:rsidP="003C3AF3">
            <w:pPr>
              <w:jc w:val="center"/>
            </w:pPr>
            <w:r>
              <w:t>4.10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0A101A08" w14:textId="7C33ACC3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26C3498C" w14:textId="640DCD09" w:rsidR="003C3AF3" w:rsidRPr="00836C9D" w:rsidRDefault="003C3AF3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99211C">
              <w:t>Parametry prezentowane na wyświetlaczu Regulatora pomieszczeniowego A</w:t>
            </w:r>
          </w:p>
        </w:tc>
        <w:tc>
          <w:tcPr>
            <w:tcW w:w="1560" w:type="dxa"/>
          </w:tcPr>
          <w:p w14:paraId="2CE952E2" w14:textId="77777777" w:rsidR="003C3AF3" w:rsidRPr="005D609E" w:rsidRDefault="003C3AF3" w:rsidP="00FE0E1E"/>
        </w:tc>
        <w:tc>
          <w:tcPr>
            <w:tcW w:w="3548" w:type="dxa"/>
          </w:tcPr>
          <w:p w14:paraId="0E1D6579" w14:textId="77777777" w:rsidR="003C3AF3" w:rsidRPr="005D609E" w:rsidRDefault="003C3AF3" w:rsidP="00FE0E1E"/>
        </w:tc>
      </w:tr>
      <w:tr w:rsidR="003C3AF3" w14:paraId="43B64623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B3851A5" w14:textId="3752AFC8" w:rsidR="003C3AF3" w:rsidRPr="005D609E" w:rsidRDefault="003C3AF3" w:rsidP="003C3AF3">
            <w:pPr>
              <w:jc w:val="center"/>
            </w:pPr>
            <w:r>
              <w:t>4.11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2AA10042" w14:textId="46187B9D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7D93AB3B" w14:textId="2848013C" w:rsidR="003C3AF3" w:rsidRPr="00836C9D" w:rsidRDefault="003C3AF3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99211C">
              <w:t xml:space="preserve">Obsługa wielu Central wentylacyjnych A przez regulator pomieszczeniowy A </w:t>
            </w:r>
          </w:p>
        </w:tc>
        <w:tc>
          <w:tcPr>
            <w:tcW w:w="1560" w:type="dxa"/>
          </w:tcPr>
          <w:p w14:paraId="251CECAC" w14:textId="77777777" w:rsidR="003C3AF3" w:rsidRPr="005D609E" w:rsidRDefault="003C3AF3" w:rsidP="00FE0E1E"/>
        </w:tc>
        <w:tc>
          <w:tcPr>
            <w:tcW w:w="3548" w:type="dxa"/>
          </w:tcPr>
          <w:p w14:paraId="61B04E3C" w14:textId="77777777" w:rsidR="003C3AF3" w:rsidRPr="005D609E" w:rsidRDefault="003C3AF3" w:rsidP="00FE0E1E"/>
        </w:tc>
      </w:tr>
      <w:tr w:rsidR="003C3AF3" w14:paraId="1EE81F7D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2AD8D99" w14:textId="61E44034" w:rsidR="003C3AF3" w:rsidRDefault="003C3AF3" w:rsidP="003C3AF3">
            <w:pPr>
              <w:jc w:val="center"/>
            </w:pPr>
            <w:r>
              <w:t>4.12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171DFB1B" w14:textId="514B7666" w:rsidR="003C3AF3" w:rsidRPr="00541638" w:rsidRDefault="6FBE8332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7436EA16" w14:textId="436DA2DB" w:rsidR="003C3AF3" w:rsidRPr="00836C9D" w:rsidRDefault="003C3AF3" w:rsidP="00FE0E1E">
            <w:pPr>
              <w:rPr>
                <w:rStyle w:val="normaltextrun"/>
                <w:rFonts w:ascii="Calibri" w:hAnsi="Calibri" w:cs="Calibri"/>
              </w:rPr>
            </w:pPr>
            <w:r w:rsidRPr="0099211C">
              <w:t>Komunikacja z Systemem automatyki A</w:t>
            </w:r>
          </w:p>
        </w:tc>
        <w:tc>
          <w:tcPr>
            <w:tcW w:w="1560" w:type="dxa"/>
          </w:tcPr>
          <w:p w14:paraId="79BF3F6E" w14:textId="77777777" w:rsidR="003C3AF3" w:rsidRPr="005D609E" w:rsidRDefault="003C3AF3" w:rsidP="00FE0E1E"/>
        </w:tc>
        <w:tc>
          <w:tcPr>
            <w:tcW w:w="3548" w:type="dxa"/>
          </w:tcPr>
          <w:p w14:paraId="38F15F77" w14:textId="77777777" w:rsidR="003C3AF3" w:rsidRPr="005D609E" w:rsidRDefault="003C3AF3" w:rsidP="00FE0E1E"/>
        </w:tc>
      </w:tr>
      <w:tr w:rsidR="003C3AF3" w14:paraId="0B14FCF3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</w:tcPr>
          <w:p w14:paraId="45C0A8B5" w14:textId="3E05F748" w:rsidR="003C3AF3" w:rsidRPr="005D609E" w:rsidRDefault="2B67C056" w:rsidP="00FB7B20">
            <w:pPr>
              <w:jc w:val="both"/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8951726" w:rsidRPr="0ACA543E">
              <w:rPr>
                <w:i/>
                <w:iCs/>
                <w:sz w:val="20"/>
                <w:szCs w:val="20"/>
              </w:rPr>
              <w:t xml:space="preserve"> m.in.</w:t>
            </w:r>
            <w:r w:rsidRPr="0ACA543E">
              <w:rPr>
                <w:i/>
                <w:iCs/>
                <w:sz w:val="20"/>
                <w:szCs w:val="20"/>
              </w:rPr>
              <w:t xml:space="preserve">: opis w jaki sposób Wykonawca ma zamiar zrealizować komunikację Regulatora pomieszczeniowego A z Systemu </w:t>
            </w:r>
            <w:r w:rsidR="376E9B54" w:rsidRPr="0ACA543E">
              <w:rPr>
                <w:i/>
                <w:iCs/>
                <w:sz w:val="20"/>
                <w:szCs w:val="20"/>
              </w:rPr>
              <w:t>wentylacji</w:t>
            </w:r>
            <w:r w:rsidRPr="0ACA543E">
              <w:rPr>
                <w:i/>
                <w:iCs/>
                <w:sz w:val="20"/>
                <w:szCs w:val="20"/>
              </w:rPr>
              <w:t xml:space="preserve"> A wraz z graficzną prezentacj</w:t>
            </w:r>
            <w:r w:rsidR="3C91EB58" w:rsidRPr="0ACA543E">
              <w:rPr>
                <w:i/>
                <w:iCs/>
                <w:sz w:val="20"/>
                <w:szCs w:val="20"/>
              </w:rPr>
              <w:t>ą</w:t>
            </w:r>
            <w:r w:rsidRPr="0ACA543E">
              <w:rPr>
                <w:i/>
                <w:iCs/>
                <w:sz w:val="20"/>
                <w:szCs w:val="20"/>
              </w:rPr>
              <w:t xml:space="preserve"> połączenia elektrycznego urządzeń między sobą.</w:t>
            </w:r>
          </w:p>
        </w:tc>
      </w:tr>
    </w:tbl>
    <w:p w14:paraId="76AF2E6C" w14:textId="77777777" w:rsidR="00B57151" w:rsidRDefault="00B57151" w:rsidP="00B57151"/>
    <w:p w14:paraId="42D5ED1F" w14:textId="4355C606" w:rsidR="00EC748F" w:rsidRDefault="00EC748F" w:rsidP="00EC748F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>
        <w:rPr>
          <w:i/>
          <w:iCs/>
          <w:color w:val="44546A" w:themeColor="text2"/>
          <w:sz w:val="18"/>
          <w:szCs w:val="18"/>
        </w:rPr>
        <w:t>5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EC748F">
        <w:rPr>
          <w:i/>
          <w:iCs/>
          <w:color w:val="445369"/>
          <w:sz w:val="18"/>
          <w:szCs w:val="18"/>
        </w:rPr>
        <w:t>Wymagania Obligatoryjne dla Szkolnego systemu zarządzającego w Działaniu 1: „Wentylacja sal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EC748F" w:rsidRPr="005D609E" w14:paraId="726F9764" w14:textId="77777777" w:rsidTr="0ACA543E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23F6964E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45F0F239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47893DE9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718FF3D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1504C112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EC748F" w14:paraId="0AFE64B0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E0FDEF3" w14:textId="56BA6CAC" w:rsidR="00EC748F" w:rsidRPr="005D609E" w:rsidRDefault="00EC748F" w:rsidP="00EC748F">
            <w:pPr>
              <w:jc w:val="center"/>
            </w:pPr>
            <w:r w:rsidRPr="008E0016">
              <w:t>5.1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1E8E16E" w14:textId="06911CC4" w:rsidR="00EC748F" w:rsidRPr="00541638" w:rsidRDefault="00EC748F" w:rsidP="00EC748F">
            <w:pPr>
              <w:jc w:val="center"/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E1CE192" w14:textId="112D21CB" w:rsidR="00EC748F" w:rsidRPr="00836C9D" w:rsidRDefault="00EC748F" w:rsidP="00FE0E1E">
            <w:r w:rsidRPr="00066555">
              <w:t>Współpraca Szkolnego systemu z</w:t>
            </w:r>
            <w:r w:rsidR="00CA2E94">
              <w:t>arządzającego z Systemami wenty</w:t>
            </w:r>
            <w:r w:rsidR="00B850BB">
              <w:t>-</w:t>
            </w:r>
            <w:r w:rsidR="00BA09D3">
              <w:t>l</w:t>
            </w:r>
            <w:r w:rsidRPr="00066555">
              <w:t>acyjnymi</w:t>
            </w:r>
          </w:p>
        </w:tc>
        <w:tc>
          <w:tcPr>
            <w:tcW w:w="1560" w:type="dxa"/>
            <w:vAlign w:val="center"/>
          </w:tcPr>
          <w:p w14:paraId="1506891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36C6FDAB" w14:textId="77777777" w:rsidR="00EC748F" w:rsidRPr="005D609E" w:rsidRDefault="00EC748F" w:rsidP="00FE0E1E"/>
        </w:tc>
      </w:tr>
      <w:tr w:rsidR="006B0E24" w14:paraId="7C5D6F29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92A070E" w14:textId="17C3AB16" w:rsidR="006B0E24" w:rsidRPr="00A753CD" w:rsidRDefault="00FB7B20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7021F8B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 opis w jaki sposób Wykonawca ma zamiar zrealizować</w:t>
            </w:r>
            <w:r w:rsidR="1C263208" w:rsidRPr="4B7BEAE1">
              <w:rPr>
                <w:i/>
                <w:iCs/>
                <w:sz w:val="20"/>
                <w:szCs w:val="20"/>
              </w:rPr>
              <w:t xml:space="preserve"> Szkolny system zarządzający, jakie elementy będą wchodzi w skład systemu, sposób komunikacji pomiędzy Szkolnym systemem zarządzającym a poszczególnymi Systemami</w:t>
            </w:r>
            <w:r w:rsidR="423CC33A" w:rsidRPr="4B7BEAE1">
              <w:rPr>
                <w:i/>
                <w:iCs/>
                <w:sz w:val="20"/>
                <w:szCs w:val="20"/>
              </w:rPr>
              <w:t xml:space="preserve"> wentylacji </w:t>
            </w:r>
            <w:r w:rsidR="1C263208" w:rsidRPr="4B7BEAE1">
              <w:rPr>
                <w:i/>
                <w:iCs/>
                <w:sz w:val="20"/>
                <w:szCs w:val="20"/>
              </w:rPr>
              <w:t>A,</w:t>
            </w:r>
            <w:r w:rsidR="423CC33A" w:rsidRPr="4B7BEAE1">
              <w:rPr>
                <w:i/>
                <w:iCs/>
                <w:sz w:val="20"/>
                <w:szCs w:val="20"/>
              </w:rPr>
              <w:t xml:space="preserve"> Elektroniczną tablicą wyników, Stacją pogodową, sposób zapewnienia bezpieczeństwa połączenia</w:t>
            </w:r>
            <w:r w:rsidR="511915F1" w:rsidRPr="4B7BEAE1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C748F" w14:paraId="7F373A3E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5EE3D99" w14:textId="48E7D91A" w:rsidR="00EC748F" w:rsidRPr="005D609E" w:rsidRDefault="00EC748F" w:rsidP="00EC748F">
            <w:pPr>
              <w:jc w:val="center"/>
            </w:pPr>
            <w:r w:rsidRPr="008E0016">
              <w:t>5.2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FBDD5E5" w14:textId="71D26C3D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0C39EB0" w14:textId="07EC3C0D" w:rsidR="00EC748F" w:rsidRPr="00836C9D" w:rsidRDefault="00EC748F" w:rsidP="00FE0E1E">
            <w:r w:rsidRPr="00066555">
              <w:t>Minimalna liczba Systemów wentylacyjnych podłączonych do Szkolnego systemu zarządzającego</w:t>
            </w:r>
          </w:p>
        </w:tc>
        <w:tc>
          <w:tcPr>
            <w:tcW w:w="1560" w:type="dxa"/>
            <w:vAlign w:val="center"/>
          </w:tcPr>
          <w:p w14:paraId="4BABA060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23465EF" w14:textId="77777777" w:rsidR="00EC748F" w:rsidRPr="005D609E" w:rsidRDefault="00EC748F" w:rsidP="00FE0E1E"/>
        </w:tc>
      </w:tr>
      <w:tr w:rsidR="00EC748F" w14:paraId="3BE056F6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C2541D" w14:textId="3CA307BE" w:rsidR="00EC748F" w:rsidRPr="005D609E" w:rsidRDefault="00EC748F" w:rsidP="00EC748F">
            <w:pPr>
              <w:jc w:val="center"/>
            </w:pPr>
            <w:r w:rsidRPr="008E0016">
              <w:t>5.3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E218C1E" w14:textId="7F4811EA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8091B7C" w14:textId="6F8162D1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066555">
              <w:t>Parametry pracy</w:t>
            </w:r>
          </w:p>
        </w:tc>
        <w:tc>
          <w:tcPr>
            <w:tcW w:w="1560" w:type="dxa"/>
            <w:vAlign w:val="center"/>
          </w:tcPr>
          <w:p w14:paraId="707053EA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2050191E" w14:textId="77777777" w:rsidR="00EC748F" w:rsidRPr="005D609E" w:rsidRDefault="00EC748F" w:rsidP="00FE0E1E"/>
        </w:tc>
      </w:tr>
      <w:tr w:rsidR="00EC748F" w14:paraId="547420B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874E4A6" w14:textId="4E20720E" w:rsidR="00EC748F" w:rsidRPr="005D609E" w:rsidRDefault="00EC748F" w:rsidP="00EC748F">
            <w:pPr>
              <w:jc w:val="center"/>
            </w:pPr>
            <w:r w:rsidRPr="008E0016">
              <w:lastRenderedPageBreak/>
              <w:t>5.4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7748082" w14:textId="39BB5430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B72CAA7" w14:textId="374891E8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066555">
              <w:t>Komunikacja z Systemami wentylacji A w obrębie szkoły</w:t>
            </w:r>
          </w:p>
        </w:tc>
        <w:tc>
          <w:tcPr>
            <w:tcW w:w="1560" w:type="dxa"/>
            <w:vAlign w:val="center"/>
          </w:tcPr>
          <w:p w14:paraId="3DD530D3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36BEE56C" w14:textId="77777777" w:rsidR="00EC748F" w:rsidRPr="005D609E" w:rsidRDefault="00EC748F" w:rsidP="00FE0E1E"/>
        </w:tc>
      </w:tr>
      <w:tr w:rsidR="00EC748F" w14:paraId="28D56FE5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19284A" w14:textId="0432FEFC" w:rsidR="00EC748F" w:rsidRPr="005D609E" w:rsidRDefault="00EC748F" w:rsidP="00EC748F">
            <w:pPr>
              <w:jc w:val="center"/>
            </w:pPr>
            <w:r w:rsidRPr="008E0016">
              <w:t>5.5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E2B5DC0" w14:textId="35DEA130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0B85170" w14:textId="2ED98970" w:rsidR="00EC748F" w:rsidRPr="00836C9D" w:rsidRDefault="00EC748F" w:rsidP="00FE0E1E">
            <w:r w:rsidRPr="00066555">
              <w:t xml:space="preserve">Rejestracja i archiwizacja </w:t>
            </w:r>
          </w:p>
        </w:tc>
        <w:tc>
          <w:tcPr>
            <w:tcW w:w="1560" w:type="dxa"/>
            <w:vAlign w:val="center"/>
          </w:tcPr>
          <w:p w14:paraId="2A19027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C815638" w14:textId="77777777" w:rsidR="00EC748F" w:rsidRPr="005D609E" w:rsidRDefault="00EC748F" w:rsidP="00FE0E1E"/>
        </w:tc>
      </w:tr>
      <w:tr w:rsidR="006B0E24" w14:paraId="76025F44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742BABB" w14:textId="1634D3F0" w:rsidR="006B0E24" w:rsidRPr="005D609E" w:rsidRDefault="0FA39325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</w:t>
            </w:r>
            <w:r w:rsidR="7EB30C5F" w:rsidRPr="4B7BEAE1">
              <w:rPr>
                <w:i/>
                <w:iCs/>
                <w:sz w:val="20"/>
                <w:szCs w:val="20"/>
              </w:rPr>
              <w:t>r</w:t>
            </w:r>
            <w:r w:rsidRPr="4B7BEAE1">
              <w:rPr>
                <w:i/>
                <w:iCs/>
                <w:sz w:val="20"/>
                <w:szCs w:val="20"/>
              </w:rPr>
              <w:t>ejestracji i archiwizacji mierzonych jak i regulowanych parametrów wszystkich systemów wen</w:t>
            </w:r>
            <w:r w:rsidR="56641071" w:rsidRPr="4B7BEAE1">
              <w:rPr>
                <w:i/>
                <w:iCs/>
                <w:sz w:val="20"/>
                <w:szCs w:val="20"/>
              </w:rPr>
              <w:t xml:space="preserve">tylacji w obrębie jednej szkoły przez okres 5 lat, jakie będzie </w:t>
            </w:r>
            <w:r w:rsidR="68126D95" w:rsidRPr="4B7BEAE1">
              <w:rPr>
                <w:i/>
                <w:iCs/>
                <w:sz w:val="20"/>
                <w:szCs w:val="20"/>
              </w:rPr>
              <w:t>mechanizm zabezpieczający przed utratą pakietu danych w przypadku</w:t>
            </w:r>
            <w:r w:rsidR="56641071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36A97DD6" w:rsidRPr="4B7BEAE1">
              <w:rPr>
                <w:i/>
                <w:iCs/>
                <w:sz w:val="20"/>
                <w:szCs w:val="20"/>
              </w:rPr>
              <w:t>przerwania</w:t>
            </w:r>
            <w:r w:rsidR="56641071" w:rsidRPr="4B7BEAE1">
              <w:rPr>
                <w:i/>
                <w:iCs/>
                <w:sz w:val="20"/>
                <w:szCs w:val="20"/>
              </w:rPr>
              <w:t xml:space="preserve"> komunikacj</w:t>
            </w:r>
            <w:r w:rsidR="3C1D196E" w:rsidRPr="4B7BEAE1">
              <w:rPr>
                <w:i/>
                <w:iCs/>
                <w:sz w:val="20"/>
                <w:szCs w:val="20"/>
              </w:rPr>
              <w:t>i między Szkolnym systemem zarządzającym a poszczególnymi Systemami wentylacji A</w:t>
            </w:r>
            <w:r w:rsidR="7B16428F" w:rsidRPr="4B7BEAE1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C748F" w14:paraId="3CB23F8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F327DF5" w14:textId="6E237AC5" w:rsidR="00EC748F" w:rsidRPr="005D609E" w:rsidRDefault="00EC748F" w:rsidP="00EC748F">
            <w:pPr>
              <w:jc w:val="center"/>
            </w:pPr>
            <w:r w:rsidRPr="008E0016">
              <w:t>5.6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F16EAB4" w14:textId="7213D80B" w:rsidR="00EC748F" w:rsidRPr="00541638" w:rsidRDefault="00EC748F" w:rsidP="00EC748F">
            <w:pPr>
              <w:jc w:val="center"/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D36FF43" w14:textId="7B31669E" w:rsidR="00EC748F" w:rsidRPr="00836C9D" w:rsidRDefault="00EC748F" w:rsidP="00FE0E1E">
            <w:r w:rsidRPr="00066555">
              <w:t>Aktualizacja oprogramowania</w:t>
            </w:r>
          </w:p>
        </w:tc>
        <w:tc>
          <w:tcPr>
            <w:tcW w:w="1560" w:type="dxa"/>
            <w:vAlign w:val="center"/>
          </w:tcPr>
          <w:p w14:paraId="21EBA18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7A193DC" w14:textId="77777777" w:rsidR="00EC748F" w:rsidRPr="005D609E" w:rsidRDefault="00EC748F" w:rsidP="00FE0E1E"/>
        </w:tc>
      </w:tr>
      <w:tr w:rsidR="006B0E24" w14:paraId="7382729B" w14:textId="77777777" w:rsidTr="0ACA543E">
        <w:trPr>
          <w:trHeight w:val="87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D3BA052" w14:textId="1A4E047E" w:rsidR="006B0E24" w:rsidRPr="005D609E" w:rsidRDefault="3C16F01D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aktualizacji oprogramowania </w:t>
            </w:r>
            <w:r w:rsidR="76F0C970" w:rsidRPr="4B7BEAE1">
              <w:rPr>
                <w:i/>
                <w:iCs/>
                <w:sz w:val="20"/>
                <w:szCs w:val="20"/>
              </w:rPr>
              <w:t xml:space="preserve">Szkolnego systemu zarządzającego oraz Systemów wentylacji </w:t>
            </w:r>
            <w:r w:rsidR="54E8B2F7" w:rsidRPr="4B7BEAE1">
              <w:rPr>
                <w:i/>
                <w:iCs/>
                <w:sz w:val="20"/>
                <w:szCs w:val="20"/>
              </w:rPr>
              <w:t xml:space="preserve">A </w:t>
            </w:r>
            <w:r w:rsidR="76F0C970" w:rsidRPr="4B7BEAE1">
              <w:rPr>
                <w:i/>
                <w:iCs/>
                <w:sz w:val="20"/>
                <w:szCs w:val="20"/>
              </w:rPr>
              <w:t xml:space="preserve">w obrębie pojedynczej szkoły. </w:t>
            </w:r>
          </w:p>
        </w:tc>
      </w:tr>
      <w:tr w:rsidR="00EC748F" w14:paraId="6A80651E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D3B16E0" w14:textId="79EE563E" w:rsidR="00EC748F" w:rsidRPr="005D609E" w:rsidRDefault="00EC748F" w:rsidP="00EC748F">
            <w:pPr>
              <w:jc w:val="center"/>
            </w:pPr>
            <w:r w:rsidRPr="008E0016">
              <w:t>5.7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EE94F23" w14:textId="33E2E436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78DE1A8" w14:textId="6952072A" w:rsidR="00EC748F" w:rsidRPr="00836C9D" w:rsidRDefault="00EC748F" w:rsidP="00FE0E1E">
            <w:r w:rsidRPr="00066555">
              <w:t xml:space="preserve">Instrukcja obsługi </w:t>
            </w:r>
          </w:p>
        </w:tc>
        <w:tc>
          <w:tcPr>
            <w:tcW w:w="1560" w:type="dxa"/>
            <w:vAlign w:val="center"/>
          </w:tcPr>
          <w:p w14:paraId="7916D241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7B8CFADA" w14:textId="77777777" w:rsidR="00EC748F" w:rsidRPr="005D609E" w:rsidRDefault="00EC748F" w:rsidP="00FE0E1E"/>
        </w:tc>
      </w:tr>
      <w:tr w:rsidR="00EC748F" w14:paraId="6863381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AB42DB4" w14:textId="1EB1A450" w:rsidR="00EC748F" w:rsidRPr="005D609E" w:rsidRDefault="00EC748F" w:rsidP="00EC748F">
            <w:pPr>
              <w:jc w:val="center"/>
            </w:pPr>
            <w:r w:rsidRPr="008E0016">
              <w:t>5.8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D4A2B41" w14:textId="45DE352C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16A46CA" w14:textId="4661C86C" w:rsidR="00EC748F" w:rsidRPr="00836C9D" w:rsidRDefault="00EC748F" w:rsidP="00FE0E1E">
            <w:r w:rsidRPr="00066555">
              <w:t>Elektroniczna tablica wyników</w:t>
            </w:r>
          </w:p>
        </w:tc>
        <w:tc>
          <w:tcPr>
            <w:tcW w:w="1560" w:type="dxa"/>
            <w:vAlign w:val="center"/>
          </w:tcPr>
          <w:p w14:paraId="552A759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58EF1E1E" w14:textId="77777777" w:rsidR="00EC748F" w:rsidRPr="005D609E" w:rsidRDefault="00EC748F" w:rsidP="00FE0E1E"/>
        </w:tc>
      </w:tr>
      <w:tr w:rsidR="006B0E24" w14:paraId="67CD740A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2D81C95" w14:textId="69CC10C8" w:rsidR="006B0E24" w:rsidRPr="005D609E" w:rsidRDefault="7E535443" w:rsidP="00BA09D3">
            <w:pPr>
              <w:jc w:val="both"/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</w:t>
            </w:r>
            <w:r w:rsidR="4DFAEF3E" w:rsidRPr="0ACA543E">
              <w:rPr>
                <w:i/>
                <w:iCs/>
                <w:sz w:val="20"/>
                <w:szCs w:val="20"/>
              </w:rPr>
              <w:t>aktualizacji wyników wyświetlanych na Elektronicznej tablicy wyników</w:t>
            </w:r>
            <w:r w:rsidR="39450E47" w:rsidRPr="0ACA543E">
              <w:rPr>
                <w:i/>
                <w:iCs/>
                <w:sz w:val="20"/>
                <w:szCs w:val="20"/>
              </w:rPr>
              <w:t xml:space="preserve">; </w:t>
            </w:r>
            <w:r w:rsidR="7BA278C0" w:rsidRPr="0ACA543E">
              <w:rPr>
                <w:i/>
                <w:iCs/>
                <w:sz w:val="20"/>
                <w:szCs w:val="20"/>
              </w:rPr>
              <w:t xml:space="preserve">prezentację graficzną polegająca na przedstawieniu </w:t>
            </w:r>
            <w:r w:rsidR="045395D8" w:rsidRPr="0ACA543E">
              <w:rPr>
                <w:i/>
                <w:iCs/>
                <w:sz w:val="20"/>
                <w:szCs w:val="20"/>
              </w:rPr>
              <w:t xml:space="preserve">sposobu wyświetlania danych pomiarowych z poszczególnych Systemów wentylacji A jak również sposób interpretacji </w:t>
            </w:r>
            <w:r w:rsidR="4CF3064A" w:rsidRPr="0ACA543E">
              <w:rPr>
                <w:i/>
                <w:iCs/>
                <w:sz w:val="20"/>
                <w:szCs w:val="20"/>
              </w:rPr>
              <w:t>graficznej jakości powietrza</w:t>
            </w:r>
            <w:r w:rsidR="756008D7" w:rsidRPr="0ACA543E">
              <w:rPr>
                <w:i/>
                <w:iCs/>
                <w:sz w:val="20"/>
                <w:szCs w:val="20"/>
              </w:rPr>
              <w:t xml:space="preserve"> oraz sposobu edukacji </w:t>
            </w:r>
            <w:r w:rsidR="00BA09D3">
              <w:rPr>
                <w:i/>
                <w:iCs/>
                <w:sz w:val="20"/>
                <w:szCs w:val="20"/>
              </w:rPr>
              <w:t>u</w:t>
            </w:r>
            <w:r w:rsidR="756008D7" w:rsidRPr="0ACA543E">
              <w:rPr>
                <w:i/>
                <w:iCs/>
                <w:sz w:val="20"/>
                <w:szCs w:val="20"/>
              </w:rPr>
              <w:t>żytkowników na temat jakości powietrza zewnętrznego i wewnętrznego</w:t>
            </w:r>
            <w:r w:rsidR="4CF3064A" w:rsidRPr="0ACA543E">
              <w:rPr>
                <w:i/>
                <w:iCs/>
                <w:sz w:val="20"/>
                <w:szCs w:val="20"/>
              </w:rPr>
              <w:t xml:space="preserve">. </w:t>
            </w:r>
            <w:r w:rsidR="045395D8" w:rsidRPr="0ACA543E">
              <w:rPr>
                <w:i/>
                <w:iCs/>
                <w:sz w:val="20"/>
                <w:szCs w:val="20"/>
              </w:rPr>
              <w:t xml:space="preserve">  </w:t>
            </w:r>
          </w:p>
        </w:tc>
      </w:tr>
      <w:tr w:rsidR="00EC748F" w14:paraId="6A77EAF4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16AD5D8" w14:textId="3D9E1C11" w:rsidR="00EC748F" w:rsidRPr="005D609E" w:rsidRDefault="00EC748F" w:rsidP="00EC748F">
            <w:pPr>
              <w:jc w:val="center"/>
            </w:pPr>
            <w:r w:rsidRPr="008E0016">
              <w:t>5.9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A9A8800" w14:textId="6DA54B7D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5603B3F" w14:textId="3CE249D2" w:rsidR="00EC748F" w:rsidRPr="00836C9D" w:rsidRDefault="00EC748F" w:rsidP="00FE0E1E">
            <w:r w:rsidRPr="00066555">
              <w:t>Informacja o niezbędnych czynnościach serwisowych</w:t>
            </w:r>
          </w:p>
        </w:tc>
        <w:tc>
          <w:tcPr>
            <w:tcW w:w="1560" w:type="dxa"/>
            <w:vAlign w:val="center"/>
          </w:tcPr>
          <w:p w14:paraId="67CDB228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5938934E" w14:textId="77777777" w:rsidR="00EC748F" w:rsidRPr="005D609E" w:rsidRDefault="00EC748F" w:rsidP="00FE0E1E"/>
        </w:tc>
      </w:tr>
      <w:tr w:rsidR="006B0E24" w14:paraId="2BC60416" w14:textId="77777777" w:rsidTr="0ACA543E">
        <w:trPr>
          <w:trHeight w:val="132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28B0EDE" w14:textId="336880AD" w:rsidR="006B0E24" w:rsidRPr="005D609E" w:rsidRDefault="73B3A0AF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Szkolny system zarządzający będzie informował o czynnościach serwisowych. </w:t>
            </w:r>
          </w:p>
        </w:tc>
      </w:tr>
      <w:tr w:rsidR="00EC748F" w14:paraId="4624D8D2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57D87C2" w14:textId="36D069B0" w:rsidR="00EC748F" w:rsidRDefault="00EC748F" w:rsidP="00EC748F">
            <w:pPr>
              <w:jc w:val="center"/>
            </w:pPr>
            <w:r w:rsidRPr="008E0016">
              <w:t>5.10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BCDCD49" w14:textId="62A2E1C3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14918A6" w14:textId="4C5CB261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066555">
              <w:t>Harmonogram programu Praca</w:t>
            </w:r>
          </w:p>
        </w:tc>
        <w:tc>
          <w:tcPr>
            <w:tcW w:w="1560" w:type="dxa"/>
            <w:vAlign w:val="center"/>
          </w:tcPr>
          <w:p w14:paraId="1C437BD0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3F1966E" w14:textId="77777777" w:rsidR="00EC748F" w:rsidRPr="005D609E" w:rsidRDefault="00EC748F" w:rsidP="00FE0E1E"/>
        </w:tc>
      </w:tr>
      <w:tr w:rsidR="4B7BEAE1" w14:paraId="0DA63F2B" w14:textId="77777777" w:rsidTr="0ACA543E">
        <w:trPr>
          <w:trHeight w:val="1335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70575B70" w14:textId="48DB0515" w:rsidR="113C2FD0" w:rsidRDefault="113C2FD0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</w:t>
            </w:r>
            <w:r w:rsidR="1638947E" w:rsidRPr="4B7BEAE1">
              <w:rPr>
                <w:i/>
                <w:iCs/>
                <w:sz w:val="20"/>
                <w:szCs w:val="20"/>
              </w:rPr>
              <w:t xml:space="preserve">wprowadzania harmonogramu pracy, niezależnie dla poszczególnych Sal lekcyjnych. </w:t>
            </w:r>
          </w:p>
        </w:tc>
      </w:tr>
      <w:tr w:rsidR="00EC748F" w14:paraId="7BB7FB80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E9EC87C" w14:textId="096F4550" w:rsidR="00EC748F" w:rsidRPr="005D609E" w:rsidRDefault="00EC748F" w:rsidP="00EC748F">
            <w:pPr>
              <w:jc w:val="center"/>
            </w:pPr>
            <w:r w:rsidRPr="008E0016">
              <w:lastRenderedPageBreak/>
              <w:t>5.11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C7DE880" w14:textId="35F514CD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54D8431" w14:textId="2ADACBF6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066555">
              <w:t>Parametry pracy programu Praca</w:t>
            </w:r>
          </w:p>
        </w:tc>
        <w:tc>
          <w:tcPr>
            <w:tcW w:w="1560" w:type="dxa"/>
            <w:vAlign w:val="center"/>
          </w:tcPr>
          <w:p w14:paraId="09D511DD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4E1AF864" w14:textId="77777777" w:rsidR="00EC748F" w:rsidRPr="005D609E" w:rsidRDefault="00EC748F" w:rsidP="00FE0E1E"/>
        </w:tc>
      </w:tr>
      <w:tr w:rsidR="4B7BEAE1" w14:paraId="7C1EC406" w14:textId="77777777" w:rsidTr="0ACA543E">
        <w:trPr>
          <w:trHeight w:val="1305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16B28C5D" w14:textId="64C803F5" w:rsidR="18E09101" w:rsidRDefault="18E09101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proces wprowadzania parametrów pracy</w:t>
            </w:r>
            <w:r w:rsidR="59FC35E5" w:rsidRPr="4B7BEAE1">
              <w:rPr>
                <w:i/>
                <w:iCs/>
                <w:sz w:val="20"/>
                <w:szCs w:val="20"/>
              </w:rPr>
              <w:t xml:space="preserve"> w zależności od parametru.</w:t>
            </w:r>
          </w:p>
        </w:tc>
      </w:tr>
      <w:tr w:rsidR="00EC748F" w14:paraId="239DA9B9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C386246" w14:textId="273F9488" w:rsidR="00EC748F" w:rsidRDefault="00EC748F" w:rsidP="00EC748F">
            <w:pPr>
              <w:jc w:val="center"/>
            </w:pPr>
            <w:r w:rsidRPr="008E0016">
              <w:t>5.12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A1EEC2C" w14:textId="7C30CC60" w:rsidR="00EC748F" w:rsidRPr="00541638" w:rsidRDefault="00EC748F" w:rsidP="4B7BEAE1">
            <w:pPr>
              <w:jc w:val="center"/>
              <w:rPr>
                <w:rStyle w:val="normaltextrun"/>
                <w:rFonts w:ascii="Calibri" w:hAnsi="Calibri" w:cs="Calibri"/>
                <w:color w:val="000000"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F573E89" w14:textId="4219AE95" w:rsidR="00EC748F" w:rsidRPr="00836C9D" w:rsidRDefault="00EC748F" w:rsidP="00FE0E1E">
            <w:pPr>
              <w:rPr>
                <w:rStyle w:val="normaltextrun"/>
                <w:rFonts w:ascii="Calibri" w:hAnsi="Calibri" w:cs="Calibri"/>
              </w:rPr>
            </w:pPr>
            <w:r w:rsidRPr="00066555">
              <w:t>Parametry pracy programu Eco</w:t>
            </w:r>
          </w:p>
        </w:tc>
        <w:tc>
          <w:tcPr>
            <w:tcW w:w="1560" w:type="dxa"/>
            <w:vAlign w:val="center"/>
          </w:tcPr>
          <w:p w14:paraId="2106CCA3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CE54BE7" w14:textId="77777777" w:rsidR="00EC748F" w:rsidRPr="005D609E" w:rsidRDefault="00EC748F" w:rsidP="00FE0E1E"/>
        </w:tc>
      </w:tr>
      <w:tr w:rsidR="4B7BEAE1" w14:paraId="544B79ED" w14:textId="77777777" w:rsidTr="0ACA543E">
        <w:trPr>
          <w:trHeight w:val="1485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5AF9C492" w14:textId="7E800F53" w:rsidR="4E376D61" w:rsidRDefault="4E376D61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wprowadzania parametrów pracy w zależności od parametru. </w:t>
            </w:r>
          </w:p>
        </w:tc>
      </w:tr>
      <w:tr w:rsidR="00EC748F" w14:paraId="0519919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DB60201" w14:textId="0D00E047" w:rsidR="00EC748F" w:rsidRDefault="00EC748F" w:rsidP="00EC748F">
            <w:pPr>
              <w:jc w:val="center"/>
            </w:pPr>
            <w:r w:rsidRPr="008E0016">
              <w:t>5.13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A77EA62" w14:textId="6E4B56EE" w:rsidR="00EC748F" w:rsidRPr="0099211C" w:rsidRDefault="00EC748F" w:rsidP="00EC748F">
            <w:pPr>
              <w:jc w:val="center"/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5677B8E" w14:textId="5B52C944" w:rsidR="00EC748F" w:rsidRPr="0099211C" w:rsidRDefault="00EC748F" w:rsidP="00FE0E1E">
            <w:r w:rsidRPr="00066555">
              <w:t>Parametry pracy programu Wakacje</w:t>
            </w:r>
          </w:p>
        </w:tc>
        <w:tc>
          <w:tcPr>
            <w:tcW w:w="1560" w:type="dxa"/>
            <w:vAlign w:val="center"/>
          </w:tcPr>
          <w:p w14:paraId="1DFBDB24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212C4ED" w14:textId="77777777" w:rsidR="00EC748F" w:rsidRPr="005D609E" w:rsidRDefault="00EC748F" w:rsidP="00FE0E1E"/>
        </w:tc>
      </w:tr>
      <w:tr w:rsidR="4B7BEAE1" w14:paraId="7C7F8D81" w14:textId="77777777" w:rsidTr="0ACA543E">
        <w:trPr>
          <w:trHeight w:val="1440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1A952FA1" w14:textId="191D09BD" w:rsidR="2A4F783B" w:rsidRDefault="2A4F783B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proces wprowadzania parametrów pracy w zależności od parametru.</w:t>
            </w:r>
          </w:p>
        </w:tc>
      </w:tr>
      <w:tr w:rsidR="00EC748F" w14:paraId="434C1D42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E369732" w14:textId="75A8ADFA" w:rsidR="00EC748F" w:rsidRDefault="00EC748F" w:rsidP="00EC748F">
            <w:pPr>
              <w:jc w:val="center"/>
            </w:pPr>
            <w:r w:rsidRPr="008E0016">
              <w:t>5.14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1F533EEB" w14:textId="1200299F" w:rsidR="00EC748F" w:rsidRPr="0099211C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7A18A79" w14:textId="2B496C2A" w:rsidR="00EC748F" w:rsidRPr="0099211C" w:rsidRDefault="00EC748F" w:rsidP="00FE0E1E">
            <w:r w:rsidRPr="00066555">
              <w:t>Prognoza pogody</w:t>
            </w:r>
          </w:p>
        </w:tc>
        <w:tc>
          <w:tcPr>
            <w:tcW w:w="1560" w:type="dxa"/>
            <w:vAlign w:val="center"/>
          </w:tcPr>
          <w:p w14:paraId="6B4A1A46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4DED2DD" w14:textId="77777777" w:rsidR="00EC748F" w:rsidRPr="005D609E" w:rsidRDefault="00EC748F" w:rsidP="00FE0E1E"/>
        </w:tc>
      </w:tr>
      <w:tr w:rsidR="006B0E24" w14:paraId="6E02F5E8" w14:textId="77777777" w:rsidTr="0ACA543E">
        <w:trPr>
          <w:trHeight w:val="148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5461E3E" w14:textId="06A5E04A" w:rsidR="006B0E24" w:rsidRPr="005D609E" w:rsidRDefault="4EA5E5C5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proces wprowadzania miejscowości, z jakiego systemu danych meteorologicznych będzie korzystał i w jaki sp</w:t>
            </w:r>
            <w:r w:rsidR="57CA326A" w:rsidRPr="4B7BEAE1">
              <w:rPr>
                <w:i/>
                <w:iCs/>
                <w:sz w:val="20"/>
                <w:szCs w:val="20"/>
              </w:rPr>
              <w:t xml:space="preserve">osób uzyskane dane będą wpływały na proces regulacji parametrów pracy Systemów wentylacji A w obrębie szkoły. </w:t>
            </w:r>
          </w:p>
        </w:tc>
      </w:tr>
      <w:tr w:rsidR="00EC748F" w14:paraId="4B5D815E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DFEBDCE" w14:textId="632733C6" w:rsidR="00EC748F" w:rsidRDefault="00EC748F" w:rsidP="00EC748F">
            <w:pPr>
              <w:jc w:val="center"/>
            </w:pPr>
            <w:r w:rsidRPr="008E0016">
              <w:t>5.15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0C42FC7" w14:textId="3AC751F6" w:rsidR="00EC748F" w:rsidRPr="0099211C" w:rsidRDefault="00EC748F" w:rsidP="00EC748F">
            <w:pPr>
              <w:jc w:val="center"/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16991A8" w14:textId="0BA027E2" w:rsidR="00EC748F" w:rsidRPr="0099211C" w:rsidRDefault="00EC748F" w:rsidP="00FE0E1E">
            <w:r w:rsidRPr="00066555">
              <w:t>Chłodzenie powietrzem wentylacyjnym tzw. Free cooling</w:t>
            </w:r>
          </w:p>
        </w:tc>
        <w:tc>
          <w:tcPr>
            <w:tcW w:w="1560" w:type="dxa"/>
            <w:vAlign w:val="center"/>
          </w:tcPr>
          <w:p w14:paraId="4A057B86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4F60B06F" w14:textId="77777777" w:rsidR="00EC748F" w:rsidRPr="005D609E" w:rsidRDefault="00EC748F" w:rsidP="00FE0E1E"/>
        </w:tc>
      </w:tr>
      <w:tr w:rsidR="006B0E24" w14:paraId="6C214197" w14:textId="77777777" w:rsidTr="0ACA543E">
        <w:trPr>
          <w:trHeight w:val="147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6D59E29" w14:textId="7DAD32F0" w:rsidR="006B0E24" w:rsidRPr="005D609E" w:rsidRDefault="6F5AF3D0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i schemat w jaki sposób Wykonawca ma zamiar </w:t>
            </w:r>
            <w:r w:rsidR="42646BC3" w:rsidRPr="4B7BEAE1">
              <w:rPr>
                <w:i/>
                <w:iCs/>
                <w:sz w:val="20"/>
                <w:szCs w:val="20"/>
              </w:rPr>
              <w:t>ustalić najoptymalniejszy przedział czasu do załączenia procesu chłodzenia wyłączenia powietrzem wentylacyjnym.</w:t>
            </w:r>
          </w:p>
        </w:tc>
      </w:tr>
      <w:tr w:rsidR="00EC748F" w14:paraId="63D6EBBB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33C231" w14:textId="71FA18C1" w:rsidR="00EC748F" w:rsidRDefault="00EC748F" w:rsidP="00EC748F">
            <w:pPr>
              <w:jc w:val="center"/>
            </w:pPr>
            <w:r w:rsidRPr="008E0016">
              <w:lastRenderedPageBreak/>
              <w:t>5.16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AAD8787" w14:textId="1A26B097" w:rsidR="00EC748F" w:rsidRPr="0099211C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E350296" w14:textId="59516021" w:rsidR="00EC748F" w:rsidRPr="0099211C" w:rsidRDefault="00EC748F" w:rsidP="00FE0E1E">
            <w:r w:rsidRPr="00066555">
              <w:t>Program Praca Profil</w:t>
            </w:r>
          </w:p>
        </w:tc>
        <w:tc>
          <w:tcPr>
            <w:tcW w:w="1560" w:type="dxa"/>
            <w:vAlign w:val="center"/>
          </w:tcPr>
          <w:p w14:paraId="12B10558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2C26B412" w14:textId="77777777" w:rsidR="00EC748F" w:rsidRPr="005D609E" w:rsidRDefault="00EC748F" w:rsidP="00FE0E1E"/>
        </w:tc>
      </w:tr>
      <w:tr w:rsidR="006B0E24" w14:paraId="1D21F489" w14:textId="77777777" w:rsidTr="0ACA543E">
        <w:trPr>
          <w:trHeight w:val="138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2F5DCBC" w14:textId="43DD5F32" w:rsidR="006B0E24" w:rsidRPr="005D609E" w:rsidRDefault="2E840B24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zawierające: opis w jaki sposób Wykonawca ma zamiar zrealizować obsługę Programu Praca Profil, sposób rejestracji Programu Praca, sposób odtworzenia zarejestrowanego Programu Praca.</w:t>
            </w:r>
          </w:p>
        </w:tc>
      </w:tr>
      <w:tr w:rsidR="00EC748F" w14:paraId="7EE7F18E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DF6F5F4" w14:textId="22949E8C" w:rsidR="00EC748F" w:rsidRDefault="00EC748F" w:rsidP="00EC748F">
            <w:pPr>
              <w:jc w:val="center"/>
            </w:pPr>
            <w:r w:rsidRPr="008E0016">
              <w:t>5.17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16467BD1" w14:textId="21E1B293" w:rsidR="00EC748F" w:rsidRPr="0099211C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908C32A" w14:textId="6A8C6A0C" w:rsidR="00EC748F" w:rsidRPr="0099211C" w:rsidRDefault="00EC748F" w:rsidP="00FE0E1E">
            <w:r w:rsidRPr="00066555">
              <w:t>Program Praca Manual</w:t>
            </w:r>
          </w:p>
        </w:tc>
        <w:tc>
          <w:tcPr>
            <w:tcW w:w="1560" w:type="dxa"/>
            <w:vAlign w:val="center"/>
          </w:tcPr>
          <w:p w14:paraId="5033EB9D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72E2B934" w14:textId="77777777" w:rsidR="00EC748F" w:rsidRPr="005D609E" w:rsidRDefault="00EC748F" w:rsidP="00FE0E1E"/>
        </w:tc>
      </w:tr>
      <w:tr w:rsidR="006B0E24" w14:paraId="30C3ABB8" w14:textId="77777777" w:rsidTr="0ACA543E">
        <w:trPr>
          <w:trHeight w:val="133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4A2487D" w14:textId="71FA3015" w:rsidR="006B0E24" w:rsidRPr="005D609E" w:rsidRDefault="1E3DE87E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proces wprowadzania parametrów pracy w zależności od parametru.</w:t>
            </w:r>
          </w:p>
        </w:tc>
      </w:tr>
    </w:tbl>
    <w:p w14:paraId="712BA376" w14:textId="7410CF48" w:rsidR="00EC748F" w:rsidRDefault="00EC748F" w:rsidP="70A62EBD"/>
    <w:p w14:paraId="43ECF677" w14:textId="77777777" w:rsidR="00FA30F0" w:rsidRDefault="00FA30F0" w:rsidP="70A62EBD"/>
    <w:p w14:paraId="072956A4" w14:textId="4D461261" w:rsidR="00EC748F" w:rsidRDefault="00EC748F" w:rsidP="00EC748F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>
        <w:rPr>
          <w:i/>
          <w:iCs/>
          <w:color w:val="44546A" w:themeColor="text2"/>
          <w:sz w:val="18"/>
          <w:szCs w:val="18"/>
        </w:rPr>
        <w:t>6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EC748F">
        <w:rPr>
          <w:i/>
          <w:iCs/>
          <w:color w:val="445369"/>
          <w:sz w:val="18"/>
          <w:szCs w:val="18"/>
        </w:rPr>
        <w:t>Wymagania Obligatoryjne dla Demonstratora A w Działaniu 1: „Wentylacja sal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EC748F" w:rsidRPr="005D609E" w14:paraId="5CABD0BF" w14:textId="77777777" w:rsidTr="4B7BEAE1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57ED8607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4E3B9A13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5F92BB71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1B2DD783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48B180ED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EC748F" w14:paraId="4C5A9980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674289F" w14:textId="0D606755" w:rsidR="00EC748F" w:rsidRPr="005D609E" w:rsidRDefault="00EC748F" w:rsidP="00EC748F">
            <w:pPr>
              <w:jc w:val="center"/>
            </w:pPr>
            <w:r w:rsidRPr="001571C1">
              <w:t>6.1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147318D" w14:textId="364FF12A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344ED9A" w14:textId="3E76DA4F" w:rsidR="00EC748F" w:rsidRPr="00836C9D" w:rsidRDefault="00EC748F" w:rsidP="00FE0E1E">
            <w:r w:rsidRPr="00AF4099">
              <w:t>Wielkość</w:t>
            </w:r>
          </w:p>
        </w:tc>
        <w:tc>
          <w:tcPr>
            <w:tcW w:w="1560" w:type="dxa"/>
            <w:vAlign w:val="center"/>
          </w:tcPr>
          <w:p w14:paraId="165BFEB2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246ACA8" w14:textId="77777777" w:rsidR="00EC748F" w:rsidRPr="005D609E" w:rsidRDefault="00EC748F" w:rsidP="00FE0E1E"/>
        </w:tc>
      </w:tr>
      <w:tr w:rsidR="00EC748F" w14:paraId="0F54AEAC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ABF8FA0" w14:textId="3FEAB847" w:rsidR="00EC748F" w:rsidRPr="005D609E" w:rsidRDefault="00EC748F" w:rsidP="00EC748F">
            <w:pPr>
              <w:jc w:val="center"/>
            </w:pPr>
            <w:r w:rsidRPr="001571C1">
              <w:t>6.2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1F5DBF2" w14:textId="0EA1CC9E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0039F31" w14:textId="02786CFB" w:rsidR="00EC748F" w:rsidRPr="00836C9D" w:rsidRDefault="00EC748F" w:rsidP="00FE0E1E">
            <w:r w:rsidRPr="00AF4099">
              <w:t>Okres gwarancji</w:t>
            </w:r>
          </w:p>
        </w:tc>
        <w:tc>
          <w:tcPr>
            <w:tcW w:w="1560" w:type="dxa"/>
            <w:vAlign w:val="center"/>
          </w:tcPr>
          <w:p w14:paraId="65FEF131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0077CF34" w14:textId="77777777" w:rsidR="00EC748F" w:rsidRPr="005D609E" w:rsidRDefault="00EC748F" w:rsidP="00FE0E1E"/>
        </w:tc>
      </w:tr>
      <w:tr w:rsidR="00EC748F" w14:paraId="7539DFFA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EBDB97A" w14:textId="2EB48CAA" w:rsidR="00EC748F" w:rsidRPr="005D609E" w:rsidRDefault="00EC748F" w:rsidP="00EC748F">
            <w:pPr>
              <w:jc w:val="center"/>
            </w:pPr>
            <w:r w:rsidRPr="001571C1">
              <w:t>6.3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F815D1F" w14:textId="62286EF6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0DE1752" w14:textId="5D6A5795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AF4099">
              <w:t>Gwarancja – przedmiot umowy</w:t>
            </w:r>
          </w:p>
        </w:tc>
        <w:tc>
          <w:tcPr>
            <w:tcW w:w="1560" w:type="dxa"/>
            <w:vAlign w:val="center"/>
          </w:tcPr>
          <w:p w14:paraId="13319350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FED148A" w14:textId="77777777" w:rsidR="00EC748F" w:rsidRPr="005D609E" w:rsidRDefault="00EC748F" w:rsidP="00FE0E1E"/>
        </w:tc>
      </w:tr>
      <w:tr w:rsidR="00EC748F" w14:paraId="6EA109FB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8525EC0" w14:textId="12D919C2" w:rsidR="00EC748F" w:rsidRPr="005D609E" w:rsidRDefault="00EC748F" w:rsidP="00EC748F">
            <w:pPr>
              <w:jc w:val="center"/>
            </w:pPr>
            <w:r w:rsidRPr="001571C1">
              <w:t>6.4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1B09B901" w14:textId="77FE0E9C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F0B1941" w14:textId="1585ABC9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AF4099">
              <w:t>Gwarancja</w:t>
            </w:r>
          </w:p>
        </w:tc>
        <w:tc>
          <w:tcPr>
            <w:tcW w:w="1560" w:type="dxa"/>
            <w:vAlign w:val="center"/>
          </w:tcPr>
          <w:p w14:paraId="47D4ADCD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451C6D7C" w14:textId="77777777" w:rsidR="00EC748F" w:rsidRPr="005D609E" w:rsidRDefault="00EC748F" w:rsidP="00FE0E1E"/>
        </w:tc>
      </w:tr>
      <w:tr w:rsidR="00EC748F" w14:paraId="2CF7C442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308DD84" w14:textId="68C785D3" w:rsidR="00EC748F" w:rsidRPr="005D609E" w:rsidRDefault="00EC748F" w:rsidP="00EC748F">
            <w:pPr>
              <w:jc w:val="center"/>
            </w:pPr>
            <w:r w:rsidRPr="001571C1">
              <w:t>6.5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626EA31" w14:textId="7E7F8D24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DF34074" w14:textId="5D75D125" w:rsidR="00EC748F" w:rsidRPr="00836C9D" w:rsidRDefault="00EC748F" w:rsidP="00FE0E1E">
            <w:r w:rsidRPr="00AF4099">
              <w:t>Instrukcja obsługi</w:t>
            </w:r>
          </w:p>
        </w:tc>
        <w:tc>
          <w:tcPr>
            <w:tcW w:w="1560" w:type="dxa"/>
            <w:vAlign w:val="center"/>
          </w:tcPr>
          <w:p w14:paraId="07FC764A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7B52A7AE" w14:textId="77777777" w:rsidR="00EC748F" w:rsidRPr="005D609E" w:rsidRDefault="00EC748F" w:rsidP="00FE0E1E"/>
        </w:tc>
      </w:tr>
      <w:tr w:rsidR="00EC748F" w14:paraId="08858FA1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830F02B" w14:textId="66703913" w:rsidR="00EC748F" w:rsidRPr="005D609E" w:rsidRDefault="00EC748F" w:rsidP="00EC748F">
            <w:pPr>
              <w:jc w:val="center"/>
            </w:pPr>
            <w:r w:rsidRPr="001571C1">
              <w:t>6.6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87A7371" w14:textId="7855DD08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CAB9D61" w14:textId="4B8D64DE" w:rsidR="00EC748F" w:rsidRPr="00836C9D" w:rsidRDefault="00EC748F" w:rsidP="00FE0E1E">
            <w:r w:rsidRPr="00AF4099">
              <w:t>Szkolenie z obsługi Systemu wentylacji w sali lekcyjnej</w:t>
            </w:r>
          </w:p>
        </w:tc>
        <w:tc>
          <w:tcPr>
            <w:tcW w:w="1560" w:type="dxa"/>
            <w:vAlign w:val="center"/>
          </w:tcPr>
          <w:p w14:paraId="7EC15838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5A624F35" w14:textId="77777777" w:rsidR="00EC748F" w:rsidRPr="005D609E" w:rsidRDefault="00EC748F" w:rsidP="00FE0E1E"/>
        </w:tc>
      </w:tr>
      <w:tr w:rsidR="00EC748F" w14:paraId="774C5083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E3D222" w14:textId="15801E6B" w:rsidR="00EC748F" w:rsidRPr="005D609E" w:rsidRDefault="00EC748F" w:rsidP="00EC748F">
            <w:pPr>
              <w:jc w:val="center"/>
            </w:pPr>
            <w:r w:rsidRPr="001571C1">
              <w:lastRenderedPageBreak/>
              <w:t>6.7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D011021" w14:textId="27763131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CD4C184" w14:textId="3AEEEB74" w:rsidR="00EC748F" w:rsidRPr="00836C9D" w:rsidRDefault="00EC748F" w:rsidP="00FE0E1E">
            <w:r w:rsidRPr="00AF4099">
              <w:t>Instalacja elektryczna</w:t>
            </w:r>
          </w:p>
        </w:tc>
        <w:tc>
          <w:tcPr>
            <w:tcW w:w="1560" w:type="dxa"/>
            <w:vAlign w:val="center"/>
          </w:tcPr>
          <w:p w14:paraId="6910C4C9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435A3912" w14:textId="77777777" w:rsidR="00EC748F" w:rsidRPr="005D609E" w:rsidRDefault="00EC748F" w:rsidP="00FE0E1E"/>
        </w:tc>
      </w:tr>
      <w:tr w:rsidR="00EC748F" w14:paraId="05B5ADB4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5B99DC9" w14:textId="15F5D68E" w:rsidR="00EC748F" w:rsidRPr="005D609E" w:rsidRDefault="00EC748F" w:rsidP="00EC748F">
            <w:pPr>
              <w:jc w:val="center"/>
            </w:pPr>
            <w:r w:rsidRPr="001571C1">
              <w:t>6.8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CE70CF2" w14:textId="6E84322F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6E89374" w14:textId="142A5F69" w:rsidR="00EC748F" w:rsidRPr="00836C9D" w:rsidRDefault="00EC748F" w:rsidP="00FE0E1E">
            <w:r w:rsidRPr="00AF4099">
              <w:t>Stanowisko operatorskie</w:t>
            </w:r>
          </w:p>
        </w:tc>
        <w:tc>
          <w:tcPr>
            <w:tcW w:w="1560" w:type="dxa"/>
            <w:vAlign w:val="center"/>
          </w:tcPr>
          <w:p w14:paraId="636DA693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009C42A7" w14:textId="77777777" w:rsidR="00EC748F" w:rsidRPr="005D609E" w:rsidRDefault="00EC748F" w:rsidP="00FE0E1E"/>
        </w:tc>
      </w:tr>
      <w:tr w:rsidR="00FE0E1E" w14:paraId="2A785AD5" w14:textId="77777777" w:rsidTr="4B7BEAE1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5C82676" w14:textId="089C98F3" w:rsidR="00FE0E1E" w:rsidRPr="005D609E" w:rsidRDefault="00FE0E1E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CF852F7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57795A22" w:rsidRPr="4B7BEAE1">
              <w:rPr>
                <w:i/>
                <w:iCs/>
                <w:sz w:val="20"/>
                <w:szCs w:val="20"/>
              </w:rPr>
              <w:t xml:space="preserve"> opis w jaki sposób Wykonawca ma zamiar zrealizować Stanowisko operatorskie, wykaz oprogramowania </w:t>
            </w:r>
            <w:r w:rsidR="2A730D27" w:rsidRPr="4B7BEAE1">
              <w:rPr>
                <w:i/>
                <w:iCs/>
                <w:sz w:val="20"/>
                <w:szCs w:val="20"/>
              </w:rPr>
              <w:t xml:space="preserve">zainstalowanego w komputerze. </w:t>
            </w:r>
          </w:p>
        </w:tc>
      </w:tr>
      <w:tr w:rsidR="00EC748F" w14:paraId="2798E92F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5D58C3D" w14:textId="6816F335" w:rsidR="00EC748F" w:rsidRPr="005D609E" w:rsidRDefault="00EC748F" w:rsidP="00EC748F">
            <w:pPr>
              <w:jc w:val="center"/>
            </w:pPr>
            <w:r w:rsidRPr="001571C1">
              <w:t>6.9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C71C7D4" w14:textId="2C0427CE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40BC508" w14:textId="2E63ACAC" w:rsidR="00EC748F" w:rsidRPr="00836C9D" w:rsidRDefault="00EC748F" w:rsidP="00FE0E1E">
            <w:r w:rsidRPr="00AF4099">
              <w:t>Szkolenie z obsługi Szkolnego systemu zarządzającego</w:t>
            </w:r>
          </w:p>
        </w:tc>
        <w:tc>
          <w:tcPr>
            <w:tcW w:w="1560" w:type="dxa"/>
            <w:vAlign w:val="center"/>
          </w:tcPr>
          <w:p w14:paraId="529277CB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580A8B90" w14:textId="77777777" w:rsidR="00EC748F" w:rsidRPr="005D609E" w:rsidRDefault="00EC748F" w:rsidP="00FE0E1E"/>
        </w:tc>
      </w:tr>
      <w:tr w:rsidR="00EC748F" w14:paraId="186918F2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03669B2" w14:textId="03790E5F" w:rsidR="00EC748F" w:rsidRDefault="00EC748F" w:rsidP="00EC748F">
            <w:pPr>
              <w:jc w:val="center"/>
            </w:pPr>
            <w:r w:rsidRPr="001571C1">
              <w:t>6.10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2819F4A" w14:textId="059EC1B0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1C8BA9E" w14:textId="62A1FFE9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AF4099">
              <w:t>Stacja pogodowa</w:t>
            </w:r>
          </w:p>
        </w:tc>
        <w:tc>
          <w:tcPr>
            <w:tcW w:w="1560" w:type="dxa"/>
            <w:vAlign w:val="center"/>
          </w:tcPr>
          <w:p w14:paraId="7CAC05FA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E6E4C11" w14:textId="77777777" w:rsidR="00EC748F" w:rsidRPr="005D609E" w:rsidRDefault="00EC748F" w:rsidP="00FE0E1E"/>
        </w:tc>
      </w:tr>
      <w:tr w:rsidR="00FE0E1E" w14:paraId="32076D15" w14:textId="77777777" w:rsidTr="4B7BEAE1">
        <w:trPr>
          <w:trHeight w:val="132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564AB2A" w14:textId="741D0547" w:rsidR="00FE0E1E" w:rsidRPr="005D609E" w:rsidRDefault="00FE0E1E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8506CAD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6F260861" w:rsidRPr="4B7BEAE1">
              <w:rPr>
                <w:i/>
                <w:iCs/>
                <w:sz w:val="20"/>
                <w:szCs w:val="20"/>
              </w:rPr>
              <w:t xml:space="preserve"> opis w jaki sposób Wykonawca ma zamiar zrealizować montaż Stacji pogodowej, sposób prowadzenia zasilania</w:t>
            </w:r>
            <w:r w:rsidR="5DAB2382" w:rsidRPr="4B7BEAE1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C748F" w14:paraId="7145D6B2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2EEBDA1" w14:textId="012D71B0" w:rsidR="00EC748F" w:rsidRPr="005D609E" w:rsidRDefault="00EC748F" w:rsidP="00EC748F">
            <w:pPr>
              <w:jc w:val="center"/>
            </w:pPr>
            <w:r w:rsidRPr="001571C1">
              <w:t>6.11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BED886D" w14:textId="6092545C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297AD9E" w14:textId="72591EEB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AF4099">
              <w:t xml:space="preserve">Bezprzewodowe siłowniki termostatycznych zaworów grzejnikowych  </w:t>
            </w:r>
          </w:p>
        </w:tc>
        <w:tc>
          <w:tcPr>
            <w:tcW w:w="1560" w:type="dxa"/>
            <w:vAlign w:val="center"/>
          </w:tcPr>
          <w:p w14:paraId="5FEC4F27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07A57352" w14:textId="77777777" w:rsidR="00EC748F" w:rsidRPr="005D609E" w:rsidRDefault="00EC748F" w:rsidP="00FE0E1E"/>
        </w:tc>
      </w:tr>
      <w:tr w:rsidR="4B7BEAE1" w14:paraId="6E65FF49" w14:textId="77777777" w:rsidTr="4B7BEAE1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630D7010" w14:textId="71FD65CD" w:rsidR="5A4F0974" w:rsidRDefault="5A4F0974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montaż Bezprzewodowych siłowników termostatycznych zaworów grzejnikowych.</w:t>
            </w:r>
          </w:p>
        </w:tc>
      </w:tr>
      <w:tr w:rsidR="00EC748F" w14:paraId="5BD1912E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F4A5690" w14:textId="0B302BB9" w:rsidR="00EC748F" w:rsidRDefault="00EC748F" w:rsidP="00EC748F">
            <w:pPr>
              <w:jc w:val="center"/>
            </w:pPr>
            <w:r w:rsidRPr="001571C1">
              <w:t>6.12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1E79B5F" w14:textId="172376D8" w:rsidR="00EC748F" w:rsidRPr="00541638" w:rsidRDefault="00EC748F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D4042CF" w14:textId="1019F0EC" w:rsidR="00EC748F" w:rsidRPr="00836C9D" w:rsidRDefault="00EC748F" w:rsidP="00FE0E1E">
            <w:pPr>
              <w:rPr>
                <w:rStyle w:val="normaltextrun"/>
                <w:rFonts w:ascii="Calibri" w:hAnsi="Calibri" w:cs="Calibri"/>
              </w:rPr>
            </w:pPr>
            <w:r w:rsidRPr="00AF4099">
              <w:t>Regulatory pomieszczeniowe A</w:t>
            </w:r>
          </w:p>
        </w:tc>
        <w:tc>
          <w:tcPr>
            <w:tcW w:w="1560" w:type="dxa"/>
            <w:vAlign w:val="center"/>
          </w:tcPr>
          <w:p w14:paraId="154FDAF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3390F9F2" w14:textId="77777777" w:rsidR="00EC748F" w:rsidRPr="005D609E" w:rsidRDefault="00EC748F" w:rsidP="00FE0E1E"/>
        </w:tc>
      </w:tr>
      <w:tr w:rsidR="4B7BEAE1" w14:paraId="0D5441F4" w14:textId="77777777" w:rsidTr="4B7BEAE1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31C93B74" w14:textId="7EC8A3F7" w:rsidR="14347099" w:rsidRDefault="14347099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</w:t>
            </w:r>
            <w:r w:rsidR="1CD43AD6" w:rsidRPr="4B7BEAE1">
              <w:rPr>
                <w:i/>
                <w:iCs/>
                <w:sz w:val="20"/>
                <w:szCs w:val="20"/>
              </w:rPr>
              <w:t xml:space="preserve">opis, </w:t>
            </w:r>
            <w:r w:rsidRPr="4B7BEAE1">
              <w:rPr>
                <w:i/>
                <w:iCs/>
                <w:sz w:val="20"/>
                <w:szCs w:val="20"/>
              </w:rPr>
              <w:t>gdzie i w jaki sposób Wykonawca ma zamiar zrealizować montaż Regulatora pomieszczeniowego A</w:t>
            </w:r>
            <w:r w:rsidR="281C0196" w:rsidRPr="4B7BEAE1">
              <w:rPr>
                <w:i/>
                <w:iCs/>
                <w:sz w:val="20"/>
                <w:szCs w:val="20"/>
              </w:rPr>
              <w:t xml:space="preserve">, w jaki sposób wykona podłączenie elektrycznej Regulatorów pomieszczeniowych A (o ile jest niezbędne). </w:t>
            </w:r>
          </w:p>
        </w:tc>
      </w:tr>
      <w:tr w:rsidR="00EC748F" w14:paraId="5C1869D9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1BB6A81" w14:textId="658074FA" w:rsidR="00EC748F" w:rsidRDefault="00EC748F" w:rsidP="00EC748F">
            <w:pPr>
              <w:jc w:val="center"/>
            </w:pPr>
            <w:r w:rsidRPr="001571C1">
              <w:t>6.13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DF193B4" w14:textId="7A84506E" w:rsidR="00EC748F" w:rsidRPr="0099211C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7BC4D1D" w14:textId="652FA412" w:rsidR="00EC748F" w:rsidRPr="0099211C" w:rsidRDefault="00EC748F" w:rsidP="00FE0E1E">
            <w:r w:rsidRPr="00AF4099">
              <w:t>Elektroniczna tablica wyników</w:t>
            </w:r>
          </w:p>
        </w:tc>
        <w:tc>
          <w:tcPr>
            <w:tcW w:w="1560" w:type="dxa"/>
            <w:vAlign w:val="center"/>
          </w:tcPr>
          <w:p w14:paraId="2DE71A84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5F110A6" w14:textId="77777777" w:rsidR="00EC748F" w:rsidRPr="005D609E" w:rsidRDefault="00EC748F" w:rsidP="00FE0E1E"/>
        </w:tc>
      </w:tr>
      <w:tr w:rsidR="4B7BEAE1" w14:paraId="3A9B0227" w14:textId="77777777" w:rsidTr="4B7BEAE1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362B3FB8" w14:textId="210E3BCB" w:rsidR="5FB6EDA5" w:rsidRDefault="5FB6EDA5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lastRenderedPageBreak/>
              <w:t>W tym polu proszę wpisać uzasadnienie spełnienia Wymagania Obligatoryjnego zawierające m.in..: opis</w:t>
            </w:r>
            <w:r w:rsidR="13333CB3" w:rsidRPr="4B7BEAE1">
              <w:rPr>
                <w:i/>
                <w:iCs/>
                <w:sz w:val="20"/>
                <w:szCs w:val="20"/>
              </w:rPr>
              <w:t>,</w:t>
            </w:r>
            <w:r w:rsidRPr="4B7BEAE1">
              <w:rPr>
                <w:i/>
                <w:iCs/>
                <w:sz w:val="20"/>
                <w:szCs w:val="20"/>
              </w:rPr>
              <w:t xml:space="preserve"> gdzie i w jaki sposób Wykonawca ma zamiar zrealizować montaż </w:t>
            </w:r>
            <w:r w:rsidR="3E64724B" w:rsidRPr="4B7BEAE1">
              <w:rPr>
                <w:i/>
                <w:iCs/>
                <w:sz w:val="20"/>
                <w:szCs w:val="20"/>
              </w:rPr>
              <w:t>Elektronicznej tablicy wyników, w jaki sposób wykona podłączenie elektryczne Elektronicznej tablicy wyników</w:t>
            </w:r>
            <w:r w:rsidR="3ACB92A0" w:rsidRPr="4B7BEAE1">
              <w:rPr>
                <w:i/>
                <w:iCs/>
                <w:sz w:val="20"/>
                <w:szCs w:val="20"/>
              </w:rPr>
              <w:t xml:space="preserve">. </w:t>
            </w:r>
          </w:p>
        </w:tc>
      </w:tr>
    </w:tbl>
    <w:p w14:paraId="54993026" w14:textId="5FAB3CF5" w:rsidR="00EC748F" w:rsidRDefault="00EC748F" w:rsidP="70A62EBD"/>
    <w:p w14:paraId="686A36C7" w14:textId="6C74813B" w:rsidR="00DE1624" w:rsidRPr="00005A37" w:rsidRDefault="3F14AE1B" w:rsidP="00DE1624">
      <w:pPr>
        <w:pStyle w:val="Nagwek1"/>
      </w:pPr>
      <w:r>
        <w:t>WYMAGANIA KONKURSOWE W PRZEDSIĘWZIĘCIU</w:t>
      </w:r>
    </w:p>
    <w:p w14:paraId="4DC46FBF" w14:textId="77777777" w:rsidR="00DE1624" w:rsidRDefault="00DE1624" w:rsidP="00DE1624"/>
    <w:p w14:paraId="1C5A64C9" w14:textId="55D24807" w:rsidR="0095614B" w:rsidRDefault="79F39EF7" w:rsidP="00DE1624">
      <w:pPr>
        <w:jc w:val="both"/>
        <w:rPr>
          <w:sz w:val="20"/>
          <w:szCs w:val="20"/>
        </w:rPr>
      </w:pPr>
      <w:r w:rsidRPr="40094D70">
        <w:rPr>
          <w:sz w:val="20"/>
          <w:szCs w:val="20"/>
        </w:rPr>
        <w:t>W</w:t>
      </w:r>
      <w:r w:rsidR="008A1D8F" w:rsidRPr="40094D70">
        <w:rPr>
          <w:sz w:val="20"/>
          <w:szCs w:val="20"/>
        </w:rPr>
        <w:t>nioskodawca</w:t>
      </w:r>
      <w:r w:rsidR="00DE1624" w:rsidRPr="40094D70">
        <w:rPr>
          <w:sz w:val="20"/>
          <w:szCs w:val="20"/>
        </w:rPr>
        <w:t xml:space="preserve"> musi zadeklarować w </w:t>
      </w:r>
      <w:r w:rsidR="0095614B" w:rsidRPr="40094D70">
        <w:rPr>
          <w:sz w:val="20"/>
          <w:szCs w:val="20"/>
        </w:rPr>
        <w:t xml:space="preserve">kolejnych tabelach od Tabeli E.1 do Tabeli </w:t>
      </w:r>
      <w:r w:rsidR="009C0B86" w:rsidRPr="40094D70">
        <w:rPr>
          <w:sz w:val="20"/>
          <w:szCs w:val="20"/>
        </w:rPr>
        <w:t>E.</w:t>
      </w:r>
      <w:r w:rsidR="3A59AB35" w:rsidRPr="40094D70">
        <w:rPr>
          <w:sz w:val="20"/>
          <w:szCs w:val="20"/>
        </w:rPr>
        <w:t>13</w:t>
      </w:r>
      <w:r w:rsidR="00DE1624" w:rsidRPr="40094D70">
        <w:rPr>
          <w:sz w:val="20"/>
          <w:szCs w:val="20"/>
        </w:rPr>
        <w:t xml:space="preserve"> wartości dla poszczegól</w:t>
      </w:r>
      <w:r w:rsidR="0095614B" w:rsidRPr="40094D70">
        <w:rPr>
          <w:sz w:val="20"/>
          <w:szCs w:val="20"/>
        </w:rPr>
        <w:t>nych Wymagań Konkursowych</w:t>
      </w:r>
      <w:r w:rsidR="00DE1624" w:rsidRPr="40094D70">
        <w:rPr>
          <w:sz w:val="20"/>
          <w:szCs w:val="20"/>
        </w:rPr>
        <w:t>, opisanych szczegółowo w Załączniku nr 1 do Regulaminu, przy zachowaniu Wymagań Obligatoryjnych stawianych opracowywane</w:t>
      </w:r>
      <w:r w:rsidR="0095614B" w:rsidRPr="40094D70">
        <w:rPr>
          <w:sz w:val="20"/>
          <w:szCs w:val="20"/>
        </w:rPr>
        <w:t>mu Rozwiązaniu</w:t>
      </w:r>
      <w:r w:rsidR="00DE1624" w:rsidRPr="40094D70">
        <w:rPr>
          <w:sz w:val="20"/>
          <w:szCs w:val="20"/>
        </w:rPr>
        <w:t xml:space="preserve">. </w:t>
      </w:r>
    </w:p>
    <w:p w14:paraId="41E9CBAC" w14:textId="55D24807" w:rsidR="36ABF514" w:rsidRDefault="36ABF514" w:rsidP="07C9E892">
      <w:pPr>
        <w:spacing w:line="257" w:lineRule="auto"/>
        <w:jc w:val="both"/>
      </w:pPr>
      <w:r w:rsidRPr="07C9E892">
        <w:rPr>
          <w:rFonts w:ascii="Calibri" w:eastAsia="Calibri" w:hAnsi="Calibri" w:cs="Calibri"/>
          <w:sz w:val="20"/>
          <w:szCs w:val="20"/>
        </w:rPr>
        <w:t>W każdej tabeli liczba porządkowa odnosi się do numeracji Wymagań Obligatoryjnych, jak podano w Załączniku nr 1 do Regulaminu.</w:t>
      </w:r>
    </w:p>
    <w:p w14:paraId="03FFCB1B" w14:textId="7FD8C7B1" w:rsidR="00DE1624" w:rsidRDefault="79F39EF7" w:rsidP="00DE1624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="00DE1624" w:rsidRPr="70A62EBD">
        <w:rPr>
          <w:sz w:val="20"/>
          <w:szCs w:val="20"/>
        </w:rPr>
        <w:t xml:space="preserve"> zobligowany jest wpisać w kolumnie </w:t>
      </w:r>
      <w:r w:rsidR="00DE1624" w:rsidRPr="0095614B">
        <w:rPr>
          <w:b/>
          <w:sz w:val="20"/>
          <w:szCs w:val="20"/>
        </w:rPr>
        <w:t>„</w:t>
      </w:r>
      <w:r w:rsidR="00DE1624" w:rsidRPr="0095614B">
        <w:rPr>
          <w:b/>
          <w:i/>
          <w:iCs/>
          <w:sz w:val="20"/>
          <w:szCs w:val="20"/>
        </w:rPr>
        <w:t>Deklarowana wartość</w:t>
      </w:r>
      <w:r w:rsidR="00DE1624" w:rsidRPr="0095614B">
        <w:rPr>
          <w:b/>
          <w:sz w:val="20"/>
          <w:szCs w:val="20"/>
        </w:rPr>
        <w:t>”</w:t>
      </w:r>
      <w:r w:rsidR="00DE1624" w:rsidRPr="70A62EBD">
        <w:rPr>
          <w:sz w:val="20"/>
          <w:szCs w:val="20"/>
        </w:rPr>
        <w:t xml:space="preserve"> wartości deklarowane, zgodnie z opisem zawartym w Załączniku nr 1 do Regulaminu. Jednocześnie w kolumnie </w:t>
      </w:r>
      <w:r w:rsidR="00DE1624" w:rsidRPr="0095614B">
        <w:rPr>
          <w:b/>
          <w:sz w:val="20"/>
          <w:szCs w:val="20"/>
        </w:rPr>
        <w:t>„</w:t>
      </w:r>
      <w:r w:rsidR="00DE1624" w:rsidRPr="0095614B">
        <w:rPr>
          <w:b/>
          <w:i/>
          <w:iCs/>
          <w:sz w:val="20"/>
          <w:szCs w:val="20"/>
        </w:rPr>
        <w:t>Uwagi</w:t>
      </w:r>
      <w:r w:rsidR="00DE1624" w:rsidRPr="0095614B">
        <w:rPr>
          <w:b/>
          <w:sz w:val="20"/>
          <w:szCs w:val="20"/>
        </w:rPr>
        <w:t>”</w:t>
      </w:r>
      <w:r w:rsidR="00DE1624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="00DE1624" w:rsidRPr="70A62EBD">
        <w:rPr>
          <w:sz w:val="20"/>
          <w:szCs w:val="20"/>
        </w:rPr>
        <w:t xml:space="preserve"> może (lecz nie musi) wpisać swoje uwagi odnośnie wartości zadeklarowanych dla danego wymagania. </w:t>
      </w:r>
      <w:r w:rsidR="008A1D8F"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</w:t>
      </w:r>
      <w:r w:rsidR="008A1D8F" w:rsidRPr="70A62EBD">
        <w:rPr>
          <w:sz w:val="20"/>
          <w:szCs w:val="20"/>
        </w:rPr>
        <w:t xml:space="preserve">a </w:t>
      </w:r>
      <w:r w:rsidR="00DE1624" w:rsidRPr="70A62EBD">
        <w:rPr>
          <w:sz w:val="20"/>
          <w:szCs w:val="20"/>
        </w:rPr>
        <w:t xml:space="preserve">zobligowany jest w polu </w:t>
      </w:r>
      <w:r w:rsidR="00DE1624" w:rsidRPr="0095614B">
        <w:rPr>
          <w:b/>
          <w:i/>
          <w:iCs/>
          <w:sz w:val="20"/>
          <w:szCs w:val="20"/>
        </w:rPr>
        <w:t>„Uzasadnienie spełnienia wymagania”</w:t>
      </w:r>
      <w:r w:rsidR="00DE1624" w:rsidRPr="70A62EBD">
        <w:rPr>
          <w:i/>
          <w:iCs/>
          <w:sz w:val="20"/>
          <w:szCs w:val="20"/>
        </w:rPr>
        <w:t xml:space="preserve"> </w:t>
      </w:r>
      <w:r w:rsidR="00DE1624" w:rsidRPr="70A62EBD">
        <w:rPr>
          <w:sz w:val="20"/>
          <w:szCs w:val="20"/>
        </w:rPr>
        <w:t>zamieścić uzasadnienie spełnienia wymagania, w tym niezbędne obliczenia, jeśli takie występują.</w:t>
      </w:r>
    </w:p>
    <w:p w14:paraId="7ACA60C3" w14:textId="77777777" w:rsidR="00BA1B91" w:rsidRDefault="00BA1B91" w:rsidP="00BA1B91">
      <w:pPr>
        <w:rPr>
          <w:i/>
          <w:iCs/>
          <w:color w:val="44546A" w:themeColor="text2"/>
          <w:sz w:val="18"/>
          <w:szCs w:val="18"/>
        </w:rPr>
      </w:pPr>
    </w:p>
    <w:p w14:paraId="21BFBED3" w14:textId="28D25A68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E.1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</w:t>
      </w:r>
      <w:r w:rsidR="0095614B">
        <w:rPr>
          <w:i/>
          <w:iCs/>
          <w:color w:val="44546A" w:themeColor="text2"/>
          <w:sz w:val="18"/>
          <w:szCs w:val="18"/>
        </w:rPr>
        <w:t>7.1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95614B">
        <w:rPr>
          <w:i/>
          <w:iCs/>
          <w:color w:val="44546A" w:themeColor="text2"/>
          <w:sz w:val="18"/>
          <w:szCs w:val="18"/>
        </w:rPr>
        <w:t>„</w:t>
      </w:r>
      <w:r w:rsidR="0095614B" w:rsidRPr="0095614B">
        <w:rPr>
          <w:i/>
          <w:iCs/>
          <w:color w:val="44546A" w:themeColor="text2"/>
          <w:sz w:val="18"/>
          <w:szCs w:val="18"/>
        </w:rPr>
        <w:t>Środowiskowa jakość powietrza</w:t>
      </w:r>
      <w:r w:rsidR="0095614B">
        <w:rPr>
          <w:i/>
          <w:iCs/>
          <w:color w:val="44546A" w:themeColor="text2"/>
          <w:sz w:val="18"/>
          <w:szCs w:val="18"/>
        </w:rPr>
        <w:t xml:space="preserve">” </w:t>
      </w:r>
      <w:r w:rsidR="0095614B" w:rsidRPr="0095614B">
        <w:rPr>
          <w:i/>
          <w:iCs/>
          <w:color w:val="44546A" w:themeColor="text2"/>
          <w:sz w:val="18"/>
          <w:szCs w:val="18"/>
        </w:rPr>
        <w:t>w Działaniu 1: „Wentylacja sal lekcyjnych”</w:t>
      </w:r>
    </w:p>
    <w:tbl>
      <w:tblPr>
        <w:tblStyle w:val="Tabela-Siatka"/>
        <w:tblW w:w="1000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268"/>
        <w:gridCol w:w="4200"/>
      </w:tblGrid>
      <w:tr w:rsidR="00BA1B91" w:rsidRPr="00384B67" w:rsidDel="004278AA" w14:paraId="00CEFC20" w14:textId="77777777" w:rsidTr="0ACA543E">
        <w:trPr>
          <w:cantSplit/>
          <w:trHeight w:val="1134"/>
          <w:jc w:val="center"/>
        </w:trPr>
        <w:tc>
          <w:tcPr>
            <w:tcW w:w="10007" w:type="dxa"/>
            <w:gridSpan w:val="4"/>
            <w:shd w:val="clear" w:color="auto" w:fill="A8D08D" w:themeFill="accent6" w:themeFillTint="99"/>
            <w:vAlign w:val="center"/>
          </w:tcPr>
          <w:p w14:paraId="5E6C6E43" w14:textId="39828E5E" w:rsidR="00BA1B91" w:rsidRDefault="0095614B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Środowiskowa jakość powietrza</w:t>
            </w:r>
          </w:p>
        </w:tc>
      </w:tr>
      <w:tr w:rsidR="00BA1B91" w:rsidRPr="00384B67" w:rsidDel="004278AA" w14:paraId="6C13468E" w14:textId="77777777" w:rsidTr="0ACA543E">
        <w:trPr>
          <w:cantSplit/>
          <w:trHeight w:val="1134"/>
          <w:jc w:val="center"/>
        </w:trPr>
        <w:tc>
          <w:tcPr>
            <w:tcW w:w="10007" w:type="dxa"/>
            <w:gridSpan w:val="4"/>
            <w:shd w:val="clear" w:color="auto" w:fill="C5E0B3" w:themeFill="accent6" w:themeFillTint="66"/>
            <w:vAlign w:val="center"/>
          </w:tcPr>
          <w:p w14:paraId="1FAB0DCD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62F4EAA7" w14:textId="1FDEC1DC" w:rsidR="00BA1B91" w:rsidRDefault="44C62BA4" w:rsidP="70A62EBD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0C86662A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0C86662A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="07977BB2" w:rsidRPr="0ACA543E">
              <w:rPr>
                <w:sz w:val="20"/>
                <w:szCs w:val="20"/>
                <w:u w:val="single"/>
              </w:rPr>
              <w:t>Środowiskowa jakość powietrza</w:t>
            </w:r>
            <w:r w:rsidRPr="0ACA543E">
              <w:rPr>
                <w:sz w:val="20"/>
                <w:szCs w:val="20"/>
              </w:rPr>
              <w:t xml:space="preserve">, zgodnie z metodologią określoną </w:t>
            </w:r>
            <w:r w:rsidRPr="00682FA0">
              <w:rPr>
                <w:sz w:val="20"/>
                <w:szCs w:val="20"/>
              </w:rPr>
              <w:t xml:space="preserve">w </w:t>
            </w:r>
            <w:r w:rsidR="7CAF70AA" w:rsidRPr="0ACA543E">
              <w:rPr>
                <w:sz w:val="20"/>
                <w:szCs w:val="20"/>
              </w:rPr>
              <w:t xml:space="preserve">pkt 7.1 </w:t>
            </w:r>
            <w:r w:rsidRPr="00841FFF">
              <w:rPr>
                <w:sz w:val="20"/>
                <w:szCs w:val="20"/>
              </w:rPr>
              <w:t>Załącznik</w:t>
            </w:r>
            <w:r w:rsidR="23FA8B0D" w:rsidRPr="0ACA543E">
              <w:rPr>
                <w:sz w:val="20"/>
                <w:szCs w:val="20"/>
              </w:rPr>
              <w:t>a</w:t>
            </w:r>
            <w:r w:rsidRPr="00682FA0">
              <w:rPr>
                <w:sz w:val="20"/>
                <w:szCs w:val="20"/>
              </w:rPr>
              <w:t xml:space="preserve"> nr </w:t>
            </w:r>
            <w:r w:rsidR="74B7959B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</w:t>
            </w:r>
            <w:r w:rsidR="03D6558B" w:rsidRPr="0ACA543E">
              <w:rPr>
                <w:sz w:val="20"/>
                <w:szCs w:val="20"/>
              </w:rPr>
              <w:t xml:space="preserve">ulaminu ocenie podlegać będzie </w:t>
            </w:r>
            <w:r w:rsidR="07977BB2" w:rsidRPr="0ACA543E">
              <w:rPr>
                <w:sz w:val="20"/>
                <w:szCs w:val="20"/>
              </w:rPr>
              <w:t>Środowiskowa jakość powietrza</w:t>
            </w:r>
            <w:r w:rsidRPr="0ACA543E">
              <w:rPr>
                <w:sz w:val="20"/>
                <w:szCs w:val="20"/>
              </w:rPr>
              <w:t xml:space="preserve">. </w:t>
            </w:r>
            <w:r w:rsidR="3D05CB56" w:rsidRPr="0ACA543E">
              <w:rPr>
                <w:sz w:val="20"/>
                <w:szCs w:val="20"/>
              </w:rPr>
              <w:t>W</w:t>
            </w:r>
            <w:r w:rsidR="0C86662A" w:rsidRPr="0ACA543E">
              <w:rPr>
                <w:sz w:val="20"/>
                <w:szCs w:val="20"/>
              </w:rPr>
              <w:t>nioskodawca</w:t>
            </w:r>
            <w:r w:rsidR="35645407" w:rsidRPr="0ACA543E">
              <w:rPr>
                <w:sz w:val="20"/>
                <w:szCs w:val="20"/>
              </w:rPr>
              <w:t xml:space="preserve"> zobligowany jest do wpisania w kolumnie „</w:t>
            </w:r>
            <w:r w:rsidR="35645407" w:rsidRPr="0ACA543E">
              <w:rPr>
                <w:i/>
                <w:iCs/>
                <w:sz w:val="20"/>
                <w:szCs w:val="20"/>
              </w:rPr>
              <w:t>Deklarowana wartość</w:t>
            </w:r>
            <w:r w:rsidR="35645407" w:rsidRPr="0ACA543E">
              <w:rPr>
                <w:sz w:val="20"/>
                <w:szCs w:val="20"/>
              </w:rPr>
              <w:t xml:space="preserve">” wartości </w:t>
            </w:r>
            <w:r w:rsidR="03D6558B" w:rsidRPr="0ACA543E">
              <w:rPr>
                <w:sz w:val="20"/>
                <w:szCs w:val="20"/>
              </w:rPr>
              <w:t>parametru, jaką</w:t>
            </w:r>
            <w:r w:rsidR="35645407" w:rsidRPr="0ACA543E">
              <w:rPr>
                <w:sz w:val="20"/>
                <w:szCs w:val="20"/>
              </w:rPr>
              <w:t xml:space="preserve"> deklaruje.</w:t>
            </w:r>
          </w:p>
          <w:p w14:paraId="53AE61AE" w14:textId="77777777" w:rsidR="00720E3C" w:rsidRDefault="00720E3C" w:rsidP="70A62EBD">
            <w:pPr>
              <w:jc w:val="both"/>
              <w:rPr>
                <w:sz w:val="20"/>
                <w:szCs w:val="20"/>
              </w:rPr>
            </w:pPr>
          </w:p>
          <w:p w14:paraId="469F65DA" w14:textId="348DDF4E" w:rsidR="00720E3C" w:rsidRPr="00384B67" w:rsidRDefault="09F5E50B" w:rsidP="70A62EBD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0682FA0">
              <w:rPr>
                <w:sz w:val="20"/>
                <w:szCs w:val="20"/>
              </w:rPr>
              <w:t>3.</w:t>
            </w:r>
            <w:r w:rsidR="5C095CF5" w:rsidRPr="0ACA543E">
              <w:rPr>
                <w:sz w:val="20"/>
                <w:szCs w:val="20"/>
              </w:rPr>
              <w:t>2</w:t>
            </w:r>
            <w:r w:rsidRPr="00720E3C">
              <w:rPr>
                <w:sz w:val="20"/>
                <w:szCs w:val="20"/>
              </w:rPr>
              <w:t> </w:t>
            </w:r>
            <w:r w:rsidR="7EB14FD8" w:rsidRPr="00720E3C">
              <w:rPr>
                <w:sz w:val="20"/>
                <w:szCs w:val="20"/>
              </w:rPr>
              <w:t>z</w:t>
            </w:r>
            <w:r w:rsidR="24A1891C" w:rsidRPr="00720E3C">
              <w:rPr>
                <w:sz w:val="20"/>
                <w:szCs w:val="20"/>
              </w:rPr>
              <w:t xml:space="preserve">akładka “7.1”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7D29A562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40290DA3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3A86AAC6" w14:textId="1F7B2BC6" w:rsidR="00943012" w:rsidRPr="008A7255" w:rsidRDefault="00943012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5B524B10" w14:textId="6FFAAF61" w:rsidR="00943012" w:rsidRPr="00C73907" w:rsidDel="00DC1E78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Wymagania 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7F169C8B" w14:textId="77777777" w:rsidR="00943012" w:rsidRPr="00384B67" w:rsidDel="004278AA" w:rsidRDefault="0094301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4200" w:type="dxa"/>
            <w:shd w:val="clear" w:color="auto" w:fill="C5E0B3" w:themeFill="accent6" w:themeFillTint="66"/>
            <w:vAlign w:val="center"/>
          </w:tcPr>
          <w:p w14:paraId="5B575371" w14:textId="77777777" w:rsidR="00943012" w:rsidRPr="00384B67" w:rsidDel="004278AA" w:rsidRDefault="0094301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21CEAF44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1FCFC29" w14:textId="698DBC01" w:rsidR="00943012" w:rsidRPr="008A7255" w:rsidRDefault="00943012" w:rsidP="00026F8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7.1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162717B" w14:textId="43D3D151" w:rsidR="00943012" w:rsidRPr="00C73907" w:rsidRDefault="00943012" w:rsidP="70A62EBD">
            <w:pPr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Środowiskowa jakość powietrza</w:t>
            </w:r>
          </w:p>
        </w:tc>
        <w:tc>
          <w:tcPr>
            <w:tcW w:w="2268" w:type="dxa"/>
            <w:vAlign w:val="center"/>
          </w:tcPr>
          <w:p w14:paraId="18A86B8E" w14:textId="77777777" w:rsidR="00943012" w:rsidRPr="008A7255" w:rsidDel="004278AA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200" w:type="dxa"/>
            <w:shd w:val="clear" w:color="auto" w:fill="auto"/>
            <w:vAlign w:val="center"/>
          </w:tcPr>
          <w:p w14:paraId="0E6DB53D" w14:textId="77777777" w:rsidR="00943012" w:rsidRPr="008A7255" w:rsidDel="004278AA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0F68A6D6" w14:textId="77777777" w:rsidTr="0ACA543E">
        <w:trPr>
          <w:cantSplit/>
          <w:trHeight w:val="711"/>
          <w:jc w:val="center"/>
        </w:trPr>
        <w:tc>
          <w:tcPr>
            <w:tcW w:w="10007" w:type="dxa"/>
            <w:gridSpan w:val="4"/>
          </w:tcPr>
          <w:p w14:paraId="4FAC6987" w14:textId="6805B59D" w:rsidR="008A1D8F" w:rsidRDefault="7D047A71" w:rsidP="0ACA543E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</w:t>
            </w:r>
            <w:r w:rsidR="44C62BA4" w:rsidRPr="0ACA543E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C86662A" w:rsidRPr="0ACA543E">
              <w:rPr>
                <w:i/>
                <w:iCs/>
                <w:sz w:val="20"/>
                <w:szCs w:val="20"/>
              </w:rPr>
              <w:t>W</w:t>
            </w:r>
            <w:r w:rsidR="44C62BA4" w:rsidRPr="0ACA543E">
              <w:rPr>
                <w:i/>
                <w:iCs/>
                <w:sz w:val="20"/>
                <w:szCs w:val="20"/>
              </w:rPr>
              <w:t>ymagania</w:t>
            </w:r>
            <w:r w:rsidR="0C86662A" w:rsidRPr="0ACA543E">
              <w:rPr>
                <w:i/>
                <w:iCs/>
                <w:sz w:val="20"/>
                <w:szCs w:val="20"/>
              </w:rPr>
              <w:t xml:space="preserve"> Konkursowego zawierające</w:t>
            </w:r>
            <w:r w:rsidR="66904B1C" w:rsidRPr="0ACA543E">
              <w:rPr>
                <w:i/>
                <w:iCs/>
                <w:sz w:val="20"/>
                <w:szCs w:val="20"/>
              </w:rPr>
              <w:t xml:space="preserve"> m.</w:t>
            </w:r>
            <w:r w:rsidR="188706FF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5777B70D" w:rsidRPr="0ACA543E">
              <w:rPr>
                <w:i/>
                <w:iCs/>
                <w:sz w:val="20"/>
                <w:szCs w:val="20"/>
              </w:rPr>
              <w:t>i</w:t>
            </w:r>
            <w:r w:rsidR="66904B1C" w:rsidRPr="0ACA543E">
              <w:rPr>
                <w:i/>
                <w:iCs/>
                <w:sz w:val="20"/>
                <w:szCs w:val="20"/>
              </w:rPr>
              <w:t>n.</w:t>
            </w:r>
            <w:r w:rsidR="27E7A2F1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66904B1C" w:rsidRPr="0ACA543E">
              <w:rPr>
                <w:i/>
                <w:iCs/>
                <w:sz w:val="20"/>
                <w:szCs w:val="20"/>
              </w:rPr>
              <w:t>.</w:t>
            </w:r>
            <w:r w:rsidR="0C86662A" w:rsidRPr="0ACA543E">
              <w:rPr>
                <w:i/>
                <w:iCs/>
                <w:sz w:val="20"/>
                <w:szCs w:val="20"/>
              </w:rPr>
              <w:t>:</w:t>
            </w:r>
          </w:p>
          <w:p w14:paraId="7F18BD5B" w14:textId="25840003" w:rsidR="0095614B" w:rsidRDefault="4E5A3CD2" w:rsidP="0ACA543E">
            <w:pPr>
              <w:pStyle w:val="Akapitzlist"/>
              <w:numPr>
                <w:ilvl w:val="0"/>
                <w:numId w:val="33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</w:t>
            </w:r>
            <w:r w:rsidR="72D41AF2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56DE00B5" w:rsidRPr="0ACA543E">
              <w:rPr>
                <w:i/>
                <w:iCs/>
                <w:sz w:val="20"/>
                <w:szCs w:val="20"/>
              </w:rPr>
              <w:t>strumienia powietrza wentylacyjnego</w:t>
            </w:r>
            <w:r w:rsidR="60407491" w:rsidRPr="0ACA543E">
              <w:rPr>
                <w:i/>
                <w:iCs/>
                <w:sz w:val="20"/>
                <w:szCs w:val="20"/>
              </w:rPr>
              <w:t xml:space="preserve">, dla którego </w:t>
            </w:r>
            <w:r w:rsidR="56DE00B5" w:rsidRPr="0ACA543E">
              <w:rPr>
                <w:i/>
                <w:iCs/>
                <w:sz w:val="20"/>
                <w:szCs w:val="20"/>
              </w:rPr>
              <w:t xml:space="preserve">zostały przeprowadzone obliczenia w Załączniku </w:t>
            </w:r>
            <w:r w:rsidR="5C095CF5" w:rsidRPr="0ACA543E">
              <w:rPr>
                <w:i/>
                <w:iCs/>
                <w:sz w:val="20"/>
                <w:szCs w:val="20"/>
              </w:rPr>
              <w:t>3.2</w:t>
            </w:r>
            <w:r w:rsidR="56DE00B5" w:rsidRPr="0ACA543E">
              <w:rPr>
                <w:i/>
                <w:iCs/>
                <w:sz w:val="20"/>
                <w:szCs w:val="20"/>
              </w:rPr>
              <w:t xml:space="preserve"> do niniejszego </w:t>
            </w:r>
            <w:r w:rsidR="26AE19AA" w:rsidRPr="0ACA543E">
              <w:rPr>
                <w:i/>
                <w:iCs/>
                <w:sz w:val="20"/>
                <w:szCs w:val="20"/>
              </w:rPr>
              <w:t>dokumentu</w:t>
            </w:r>
            <w:r w:rsidR="56DE00B5" w:rsidRPr="0ACA543E">
              <w:rPr>
                <w:i/>
                <w:iCs/>
                <w:sz w:val="20"/>
                <w:szCs w:val="20"/>
              </w:rPr>
              <w:t xml:space="preserve">, </w:t>
            </w:r>
            <w:r w:rsidR="76361448" w:rsidRPr="0ACA543E">
              <w:rPr>
                <w:i/>
                <w:iCs/>
                <w:sz w:val="20"/>
                <w:szCs w:val="20"/>
              </w:rPr>
              <w:t xml:space="preserve">z uwzględnieniem </w:t>
            </w:r>
            <w:r w:rsidR="5D03C20C" w:rsidRPr="0ACA543E">
              <w:rPr>
                <w:i/>
                <w:iCs/>
                <w:sz w:val="20"/>
                <w:szCs w:val="20"/>
              </w:rPr>
              <w:t xml:space="preserve">i podaniem </w:t>
            </w:r>
            <w:r w:rsidR="1CF47B8A" w:rsidRPr="0ACA543E">
              <w:rPr>
                <w:i/>
                <w:iCs/>
                <w:sz w:val="20"/>
                <w:szCs w:val="20"/>
              </w:rPr>
              <w:t>przyjęt</w:t>
            </w:r>
            <w:r w:rsidR="5E33CA97" w:rsidRPr="0ACA543E">
              <w:rPr>
                <w:i/>
                <w:iCs/>
                <w:sz w:val="20"/>
                <w:szCs w:val="20"/>
              </w:rPr>
              <w:t>ej</w:t>
            </w:r>
            <w:r w:rsidR="1CF47B8A" w:rsidRPr="0ACA543E">
              <w:rPr>
                <w:i/>
                <w:iCs/>
                <w:sz w:val="20"/>
                <w:szCs w:val="20"/>
              </w:rPr>
              <w:t xml:space="preserve"> produkcj</w:t>
            </w:r>
            <w:r w:rsidR="5D5A6204" w:rsidRPr="0ACA543E">
              <w:rPr>
                <w:i/>
                <w:iCs/>
                <w:sz w:val="20"/>
                <w:szCs w:val="20"/>
              </w:rPr>
              <w:t>i</w:t>
            </w:r>
            <w:r w:rsidR="1CF47B8A" w:rsidRPr="0ACA543E">
              <w:rPr>
                <w:i/>
                <w:iCs/>
                <w:sz w:val="20"/>
                <w:szCs w:val="20"/>
              </w:rPr>
              <w:t xml:space="preserve"> CO</w:t>
            </w:r>
            <w:r w:rsidR="1CF47B8A" w:rsidRPr="0ACA543E">
              <w:rPr>
                <w:i/>
                <w:iCs/>
                <w:sz w:val="20"/>
                <w:szCs w:val="20"/>
                <w:vertAlign w:val="subscript"/>
              </w:rPr>
              <w:t>2</w:t>
            </w:r>
            <w:r w:rsidR="1CF47B8A" w:rsidRPr="0ACA543E">
              <w:rPr>
                <w:i/>
                <w:iCs/>
                <w:sz w:val="20"/>
                <w:szCs w:val="20"/>
              </w:rPr>
              <w:t xml:space="preserve"> w wydychanym powietrzu dla dzieci oraz nauczyciela</w:t>
            </w:r>
            <w:r w:rsidR="1D7F0A77" w:rsidRPr="0ACA543E">
              <w:rPr>
                <w:i/>
                <w:iCs/>
                <w:sz w:val="20"/>
                <w:szCs w:val="20"/>
              </w:rPr>
              <w:t xml:space="preserve">, </w:t>
            </w:r>
            <w:r w:rsidR="1CF47B8A" w:rsidRPr="0ACA543E">
              <w:rPr>
                <w:i/>
                <w:iCs/>
                <w:sz w:val="20"/>
                <w:szCs w:val="20"/>
              </w:rPr>
              <w:t xml:space="preserve"> </w:t>
            </w:r>
          </w:p>
          <w:p w14:paraId="2A44B3BC" w14:textId="14575C76" w:rsidR="0095614B" w:rsidRPr="0095614B" w:rsidDel="004278AA" w:rsidRDefault="11F43E7B" w:rsidP="0ACA543E">
            <w:pPr>
              <w:pStyle w:val="Akapitzlist"/>
              <w:numPr>
                <w:ilvl w:val="0"/>
                <w:numId w:val="33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Założenia </w:t>
            </w:r>
            <w:r w:rsidR="763B2F49" w:rsidRPr="0ACA543E">
              <w:rPr>
                <w:i/>
                <w:iCs/>
                <w:sz w:val="20"/>
                <w:szCs w:val="20"/>
              </w:rPr>
              <w:t>oblicze</w:t>
            </w:r>
            <w:r w:rsidR="59D980C9" w:rsidRPr="0ACA543E">
              <w:rPr>
                <w:i/>
                <w:iCs/>
                <w:sz w:val="20"/>
                <w:szCs w:val="20"/>
              </w:rPr>
              <w:t>ń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, </w:t>
            </w:r>
            <w:r w:rsidR="070E65FC" w:rsidRPr="0ACA543E">
              <w:rPr>
                <w:i/>
                <w:iCs/>
                <w:sz w:val="20"/>
                <w:szCs w:val="20"/>
              </w:rPr>
              <w:t>które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 przyjęto </w:t>
            </w:r>
            <w:r w:rsidR="3489202B" w:rsidRPr="0ACA543E">
              <w:rPr>
                <w:i/>
                <w:iCs/>
                <w:sz w:val="20"/>
                <w:szCs w:val="20"/>
              </w:rPr>
              <w:t xml:space="preserve">do obliczeń </w:t>
            </w:r>
            <w:r w:rsidR="1DB5AF7D" w:rsidRPr="0ACA543E">
              <w:rPr>
                <w:i/>
                <w:iCs/>
                <w:sz w:val="20"/>
                <w:szCs w:val="20"/>
              </w:rPr>
              <w:t xml:space="preserve">wykonanych 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w Załączniku </w:t>
            </w:r>
            <w:r w:rsidR="5C095CF5" w:rsidRPr="0ACA543E">
              <w:rPr>
                <w:i/>
                <w:iCs/>
                <w:sz w:val="20"/>
                <w:szCs w:val="20"/>
              </w:rPr>
              <w:t>3.2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34576949" w:rsidRPr="0ACA543E">
              <w:rPr>
                <w:i/>
                <w:iCs/>
                <w:sz w:val="20"/>
                <w:szCs w:val="20"/>
              </w:rPr>
              <w:t xml:space="preserve">zakładka “7.1” 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do niniejszego </w:t>
            </w:r>
            <w:r w:rsidR="5291BDB6" w:rsidRPr="0ACA543E">
              <w:rPr>
                <w:i/>
                <w:iCs/>
                <w:sz w:val="20"/>
                <w:szCs w:val="20"/>
              </w:rPr>
              <w:t>dokumentu</w:t>
            </w:r>
            <w:r w:rsidR="047464EF" w:rsidRPr="0ACA543E">
              <w:rPr>
                <w:i/>
                <w:iCs/>
                <w:sz w:val="20"/>
                <w:szCs w:val="20"/>
              </w:rPr>
              <w:t>.</w:t>
            </w:r>
          </w:p>
          <w:p w14:paraId="11268FD5" w14:textId="0F6EA1DE" w:rsidR="0095614B" w:rsidRPr="0095614B" w:rsidDel="004278AA" w:rsidRDefault="3BB05EC9" w:rsidP="0ACA543E">
            <w:pPr>
              <w:pStyle w:val="Akapitzlist"/>
              <w:numPr>
                <w:ilvl w:val="0"/>
                <w:numId w:val="33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 Środowiskowej jakości powietrza </w:t>
            </w:r>
            <w:r w:rsidR="33A4E305" w:rsidRPr="0ACA543E">
              <w:rPr>
                <w:i/>
                <w:iCs/>
                <w:sz w:val="20"/>
                <w:szCs w:val="20"/>
              </w:rPr>
              <w:t xml:space="preserve">wykonane </w:t>
            </w:r>
            <w:r w:rsidRPr="0ACA543E">
              <w:rPr>
                <w:i/>
                <w:iCs/>
                <w:sz w:val="20"/>
                <w:szCs w:val="20"/>
              </w:rPr>
              <w:t xml:space="preserve">w Załączniku 3.2 do niniejszego dokumentu. </w:t>
            </w:r>
          </w:p>
        </w:tc>
      </w:tr>
    </w:tbl>
    <w:p w14:paraId="1B6EC850" w14:textId="66FF54FE" w:rsidR="00BD59F0" w:rsidRDefault="00BD59F0" w:rsidP="70A62EBD">
      <w:pPr>
        <w:rPr>
          <w:i/>
          <w:iCs/>
          <w:color w:val="44546A" w:themeColor="text2"/>
          <w:sz w:val="18"/>
          <w:szCs w:val="18"/>
        </w:rPr>
      </w:pPr>
    </w:p>
    <w:p w14:paraId="6E4D8C50" w14:textId="77777777" w:rsidR="00577AD6" w:rsidRDefault="00577AD6" w:rsidP="70A62EBD">
      <w:pPr>
        <w:rPr>
          <w:i/>
          <w:iCs/>
          <w:color w:val="44546A" w:themeColor="text2"/>
          <w:sz w:val="18"/>
          <w:szCs w:val="18"/>
        </w:rPr>
      </w:pPr>
    </w:p>
    <w:p w14:paraId="339B75E2" w14:textId="2D7A101E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lastRenderedPageBreak/>
        <w:t>Tabela E.</w:t>
      </w:r>
      <w:r w:rsidR="00E52ECF" w:rsidRPr="70A62EBD">
        <w:rPr>
          <w:i/>
          <w:iCs/>
          <w:color w:val="44546A" w:themeColor="text2"/>
          <w:sz w:val="18"/>
          <w:szCs w:val="18"/>
        </w:rPr>
        <w:t>2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</w:t>
      </w:r>
      <w:r w:rsidR="0095614B">
        <w:rPr>
          <w:i/>
          <w:iCs/>
          <w:color w:val="44546A" w:themeColor="text2"/>
          <w:sz w:val="18"/>
          <w:szCs w:val="18"/>
        </w:rPr>
        <w:t>7</w:t>
      </w:r>
      <w:r w:rsidR="00600F6E">
        <w:rPr>
          <w:i/>
          <w:iCs/>
          <w:color w:val="44546A" w:themeColor="text2"/>
          <w:sz w:val="18"/>
          <w:szCs w:val="18"/>
        </w:rPr>
        <w:t>.2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95614B">
        <w:rPr>
          <w:i/>
          <w:iCs/>
          <w:color w:val="44546A" w:themeColor="text2"/>
          <w:sz w:val="18"/>
          <w:szCs w:val="18"/>
        </w:rPr>
        <w:t>„</w:t>
      </w:r>
      <w:r w:rsidR="0095614B" w:rsidRPr="0095614B">
        <w:rPr>
          <w:i/>
          <w:iCs/>
          <w:color w:val="44546A" w:themeColor="text2"/>
          <w:sz w:val="18"/>
          <w:szCs w:val="18"/>
        </w:rPr>
        <w:t>Mikrobiologiczna jakość powietrza</w:t>
      </w:r>
      <w:r w:rsidR="0095614B">
        <w:rPr>
          <w:i/>
          <w:iCs/>
          <w:color w:val="44546A" w:themeColor="text2"/>
          <w:sz w:val="18"/>
          <w:szCs w:val="18"/>
        </w:rPr>
        <w:t>”</w:t>
      </w:r>
      <w:r w:rsidR="0095614B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250"/>
        <w:gridCol w:w="4696"/>
      </w:tblGrid>
      <w:tr w:rsidR="00BA1B91" w:rsidRPr="00384B67" w:rsidDel="004278AA" w14:paraId="4C56FB42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7A34881F" w14:textId="4739974C" w:rsidR="00BA1B91" w:rsidRDefault="0095614B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5614B">
              <w:rPr>
                <w:b/>
                <w:bCs/>
                <w:sz w:val="20"/>
                <w:szCs w:val="20"/>
              </w:rPr>
              <w:t>Mikrobiologiczna jakość powietrza</w:t>
            </w:r>
          </w:p>
        </w:tc>
      </w:tr>
      <w:tr w:rsidR="00BA1B91" w:rsidRPr="00384B67" w:rsidDel="004278AA" w14:paraId="620A55A6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3FF1DF54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0B61216F" w14:textId="58C3B82E" w:rsidR="00BA1B91" w:rsidRDefault="44C62BA4" w:rsidP="00DA2E27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6A8411C2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6A8411C2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="07977BB2" w:rsidRPr="0ACA543E">
              <w:rPr>
                <w:sz w:val="20"/>
                <w:szCs w:val="20"/>
                <w:u w:val="single"/>
              </w:rPr>
              <w:t>Mikrobiologiczna jakość powietrza</w:t>
            </w:r>
            <w:r w:rsidRPr="0ACA543E">
              <w:rPr>
                <w:sz w:val="20"/>
                <w:szCs w:val="20"/>
              </w:rPr>
              <w:t>, zgodnie z metodologią określoną w</w:t>
            </w:r>
            <w:r w:rsidR="23CB389C" w:rsidRPr="0ACA543E">
              <w:rPr>
                <w:sz w:val="20"/>
                <w:szCs w:val="20"/>
              </w:rPr>
              <w:t xml:space="preserve"> pkt. 7.2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769E51EE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35FE7485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</w:t>
            </w:r>
            <w:r w:rsidR="0E0974D6" w:rsidRPr="0ACA543E">
              <w:rPr>
                <w:sz w:val="20"/>
                <w:szCs w:val="20"/>
              </w:rPr>
              <w:t xml:space="preserve">ulaminu ocenie podlegać będzie </w:t>
            </w:r>
            <w:r w:rsidR="07977BB2" w:rsidRPr="0ACA543E">
              <w:rPr>
                <w:sz w:val="20"/>
                <w:szCs w:val="20"/>
              </w:rPr>
              <w:t>Mikrobiologiczna jakość powietrza</w:t>
            </w:r>
            <w:r w:rsidR="313B51D8" w:rsidRPr="0ACA543E">
              <w:rPr>
                <w:sz w:val="20"/>
                <w:szCs w:val="20"/>
              </w:rPr>
              <w:t>.</w:t>
            </w:r>
            <w:r w:rsidRPr="0ACA543E">
              <w:rPr>
                <w:sz w:val="20"/>
                <w:szCs w:val="20"/>
              </w:rPr>
              <w:t xml:space="preserve"> </w:t>
            </w:r>
            <w:r w:rsidR="6A8411C2" w:rsidRPr="0ACA543E">
              <w:rPr>
                <w:sz w:val="20"/>
                <w:szCs w:val="20"/>
              </w:rPr>
              <w:t xml:space="preserve">Wnioskodawca </w:t>
            </w:r>
            <w:r w:rsidRPr="0ACA543E">
              <w:rPr>
                <w:sz w:val="20"/>
                <w:szCs w:val="20"/>
              </w:rPr>
              <w:t>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 xml:space="preserve">” </w:t>
            </w:r>
            <w:r w:rsidR="35645407" w:rsidRPr="0ACA543E">
              <w:rPr>
                <w:sz w:val="20"/>
                <w:szCs w:val="20"/>
              </w:rPr>
              <w:t>wartości p</w:t>
            </w:r>
            <w:r w:rsidRPr="0ACA543E">
              <w:rPr>
                <w:sz w:val="20"/>
                <w:szCs w:val="20"/>
              </w:rPr>
              <w:t>arametr</w:t>
            </w:r>
            <w:r w:rsidR="35645407" w:rsidRPr="0ACA543E">
              <w:rPr>
                <w:sz w:val="20"/>
                <w:szCs w:val="20"/>
              </w:rPr>
              <w:t>u</w:t>
            </w:r>
            <w:r w:rsidR="0E0974D6" w:rsidRPr="0ACA543E">
              <w:rPr>
                <w:sz w:val="20"/>
                <w:szCs w:val="20"/>
              </w:rPr>
              <w:t>, jaką</w:t>
            </w:r>
            <w:r w:rsidRPr="0ACA543E">
              <w:rPr>
                <w:sz w:val="20"/>
                <w:szCs w:val="20"/>
              </w:rPr>
              <w:t xml:space="preserve"> deklaruje.</w:t>
            </w:r>
          </w:p>
          <w:p w14:paraId="0A5FDEC5" w14:textId="77777777" w:rsidR="00720E3C" w:rsidRDefault="00720E3C" w:rsidP="00DA2E27">
            <w:pPr>
              <w:jc w:val="both"/>
              <w:rPr>
                <w:sz w:val="20"/>
                <w:szCs w:val="20"/>
              </w:rPr>
            </w:pPr>
          </w:p>
          <w:p w14:paraId="3D1176E0" w14:textId="677D9CEB" w:rsidR="00720E3C" w:rsidRPr="00384B67" w:rsidRDefault="09F5E50B" w:rsidP="00DA2E27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720E3C">
              <w:rPr>
                <w:sz w:val="20"/>
                <w:szCs w:val="20"/>
              </w:rPr>
              <w:t> </w:t>
            </w:r>
            <w:r w:rsidR="41DF4EC4" w:rsidRPr="00720E3C">
              <w:rPr>
                <w:sz w:val="20"/>
                <w:szCs w:val="20"/>
              </w:rPr>
              <w:t>z</w:t>
            </w:r>
            <w:r w:rsidR="3248E1B4" w:rsidRPr="00720E3C">
              <w:rPr>
                <w:sz w:val="20"/>
                <w:szCs w:val="20"/>
              </w:rPr>
              <w:t>akł</w:t>
            </w:r>
            <w:r w:rsidR="778248A2" w:rsidRPr="00720E3C">
              <w:rPr>
                <w:sz w:val="20"/>
                <w:szCs w:val="20"/>
              </w:rPr>
              <w:t>a</w:t>
            </w:r>
            <w:r w:rsidR="3248E1B4" w:rsidRPr="00720E3C">
              <w:rPr>
                <w:sz w:val="20"/>
                <w:szCs w:val="20"/>
              </w:rPr>
              <w:t>dka</w:t>
            </w:r>
            <w:r w:rsidR="778248A2" w:rsidRPr="00720E3C">
              <w:rPr>
                <w:sz w:val="20"/>
                <w:szCs w:val="20"/>
              </w:rPr>
              <w:t xml:space="preserve"> “7.2”</w:t>
            </w:r>
            <w:r w:rsidR="3248E1B4" w:rsidRPr="00720E3C">
              <w:rPr>
                <w:sz w:val="20"/>
                <w:szCs w:val="20"/>
              </w:rPr>
              <w:t xml:space="preserve">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75FC1F86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BA1B91" w:rsidRPr="00384B67" w:rsidDel="004278AA" w14:paraId="47587842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4184BF2F" w14:textId="7D57561A" w:rsidR="00BA1B91" w:rsidRPr="008A7255" w:rsidRDefault="0095614B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D65777"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1CA74DE9" w14:textId="5B177E39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577AD6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577AD6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50" w:type="dxa"/>
            <w:shd w:val="clear" w:color="auto" w:fill="C5E0B3" w:themeFill="accent6" w:themeFillTint="66"/>
            <w:vAlign w:val="center"/>
          </w:tcPr>
          <w:p w14:paraId="5964A355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7B936687">
              <w:rPr>
                <w:b/>
                <w:bCs/>
                <w:sz w:val="20"/>
                <w:szCs w:val="20"/>
              </w:rPr>
              <w:t>Deklarowana wartość</w:t>
            </w:r>
          </w:p>
          <w:p w14:paraId="04DADCDB" w14:textId="0D62A541" w:rsidR="7B936687" w:rsidRDefault="7B93668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96" w:type="dxa"/>
            <w:shd w:val="clear" w:color="auto" w:fill="C5E0B3" w:themeFill="accent6" w:themeFillTint="66"/>
            <w:vAlign w:val="center"/>
          </w:tcPr>
          <w:p w14:paraId="5B578364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F7EB84F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80A4928" w14:textId="2AD1D22E" w:rsidR="00BA1B91" w:rsidRPr="00E52ECF" w:rsidRDefault="0095614B" w:rsidP="00E52E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 w:rsidR="007D284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2DA53A75" w14:textId="27229FF1" w:rsidR="00BA1B91" w:rsidRPr="00C73907" w:rsidRDefault="0095614B" w:rsidP="70A62EBD">
            <w:pPr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Mikrobiologiczna jakość powietrza</w:t>
            </w:r>
          </w:p>
        </w:tc>
        <w:tc>
          <w:tcPr>
            <w:tcW w:w="2250" w:type="dxa"/>
            <w:vAlign w:val="center"/>
          </w:tcPr>
          <w:p w14:paraId="36C05373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  <w:p w14:paraId="0B4E3E6B" w14:textId="761C5A4E" w:rsidR="7B936687" w:rsidRDefault="7B936687" w:rsidP="7B936687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96" w:type="dxa"/>
          </w:tcPr>
          <w:p w14:paraId="53BD47F7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76B8E8C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4"/>
          </w:tcPr>
          <w:p w14:paraId="6ED66DE4" w14:textId="61BD5195" w:rsidR="00A96684" w:rsidRDefault="1270759F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</w:t>
            </w:r>
            <w:r w:rsidR="00BA1B91" w:rsidRPr="7B936687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4DB06200" w:rsidRPr="7B936687">
              <w:rPr>
                <w:i/>
                <w:iCs/>
                <w:sz w:val="20"/>
                <w:szCs w:val="20"/>
              </w:rPr>
              <w:t>W</w:t>
            </w:r>
            <w:r w:rsidR="00BA1B91" w:rsidRPr="7B936687">
              <w:rPr>
                <w:i/>
                <w:iCs/>
                <w:sz w:val="20"/>
                <w:szCs w:val="20"/>
              </w:rPr>
              <w:t>ymagania</w:t>
            </w:r>
            <w:r w:rsidR="4DB06200" w:rsidRPr="7B936687">
              <w:rPr>
                <w:i/>
                <w:iCs/>
                <w:sz w:val="20"/>
                <w:szCs w:val="20"/>
              </w:rPr>
              <w:t xml:space="preserve"> Konkursowego</w:t>
            </w:r>
            <w:r w:rsidR="5650582C" w:rsidRPr="7B936687">
              <w:rPr>
                <w:i/>
                <w:iCs/>
                <w:sz w:val="20"/>
                <w:szCs w:val="20"/>
              </w:rPr>
              <w:t xml:space="preserve"> zawierające</w:t>
            </w:r>
            <w:r w:rsidR="4DE4518F" w:rsidRPr="7B936687">
              <w:rPr>
                <w:i/>
                <w:iCs/>
                <w:sz w:val="20"/>
                <w:szCs w:val="20"/>
              </w:rPr>
              <w:t xml:space="preserve"> m.</w:t>
            </w:r>
            <w:r w:rsidR="3E99BF58"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4DE4518F" w:rsidRPr="7B936687">
              <w:rPr>
                <w:i/>
                <w:iCs/>
                <w:sz w:val="20"/>
                <w:szCs w:val="20"/>
              </w:rPr>
              <w:t>in..</w:t>
            </w:r>
            <w:r w:rsidR="4DB06200" w:rsidRPr="7B936687">
              <w:rPr>
                <w:i/>
                <w:iCs/>
                <w:sz w:val="20"/>
                <w:szCs w:val="20"/>
              </w:rPr>
              <w:t>:</w:t>
            </w:r>
          </w:p>
          <w:p w14:paraId="387C9F8C" w14:textId="3D64BE26" w:rsidR="00BA1B91" w:rsidRPr="00CF061F" w:rsidDel="004278AA" w:rsidRDefault="484481CC" w:rsidP="0ACA543E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opisu w jaki sposób Wykonawca ma zamiar zrealizować </w:t>
            </w:r>
            <w:r w:rsidR="33AAD941" w:rsidRPr="0ACA543E">
              <w:rPr>
                <w:i/>
                <w:iCs/>
                <w:sz w:val="20"/>
                <w:szCs w:val="20"/>
              </w:rPr>
              <w:t>M</w:t>
            </w:r>
            <w:r w:rsidRPr="0ACA543E">
              <w:rPr>
                <w:i/>
                <w:iCs/>
                <w:sz w:val="20"/>
                <w:szCs w:val="20"/>
              </w:rPr>
              <w:t>ikrobiologiczną</w:t>
            </w:r>
            <w:r w:rsidR="34D33F9E" w:rsidRPr="0ACA543E">
              <w:rPr>
                <w:i/>
                <w:iCs/>
                <w:sz w:val="20"/>
                <w:szCs w:val="20"/>
              </w:rPr>
              <w:t xml:space="preserve"> jakość powietrza</w:t>
            </w:r>
            <w:r w:rsidRPr="0ACA543E">
              <w:rPr>
                <w:i/>
                <w:iCs/>
                <w:sz w:val="20"/>
                <w:szCs w:val="20"/>
              </w:rPr>
              <w:t xml:space="preserve">, </w:t>
            </w:r>
          </w:p>
          <w:p w14:paraId="29DDAE89" w14:textId="03099173" w:rsidR="00BA1B91" w:rsidRPr="00CF061F" w:rsidDel="004278AA" w:rsidRDefault="42621D8A" w:rsidP="0ACA543E">
            <w:pPr>
              <w:pStyle w:val="Akapitzlist"/>
              <w:numPr>
                <w:ilvl w:val="0"/>
                <w:numId w:val="18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prezentację graficzną polegającą na przedstawieniu na schemacie Centrali wentylacyjnej A elementów realizujących </w:t>
            </w:r>
            <w:r w:rsidR="09111E87" w:rsidRPr="0ACA543E">
              <w:rPr>
                <w:i/>
                <w:iCs/>
                <w:sz w:val="20"/>
                <w:szCs w:val="20"/>
              </w:rPr>
              <w:t>M</w:t>
            </w:r>
            <w:r w:rsidRPr="0ACA543E">
              <w:rPr>
                <w:i/>
                <w:iCs/>
                <w:sz w:val="20"/>
                <w:szCs w:val="20"/>
              </w:rPr>
              <w:t>ikrobiologiczną</w:t>
            </w:r>
            <w:r w:rsidR="0C8E9F31" w:rsidRPr="0ACA543E">
              <w:rPr>
                <w:i/>
                <w:iCs/>
                <w:sz w:val="20"/>
                <w:szCs w:val="20"/>
              </w:rPr>
              <w:t xml:space="preserve"> jakość powietrza</w:t>
            </w:r>
            <w:r w:rsidRPr="0ACA543E">
              <w:rPr>
                <w:i/>
                <w:iCs/>
                <w:sz w:val="20"/>
                <w:szCs w:val="20"/>
              </w:rPr>
              <w:t xml:space="preserve"> w Sali lekcyjnej</w:t>
            </w:r>
            <w:r w:rsidR="64A1AD80" w:rsidRPr="0ACA543E">
              <w:rPr>
                <w:i/>
                <w:iCs/>
                <w:sz w:val="20"/>
                <w:szCs w:val="20"/>
              </w:rPr>
              <w:t>,</w:t>
            </w:r>
          </w:p>
          <w:p w14:paraId="50E446F2" w14:textId="11E8949D" w:rsidR="00BA1B91" w:rsidRPr="00CF061F" w:rsidDel="004278AA" w:rsidRDefault="64A1AD80" w:rsidP="0ACA543E">
            <w:pPr>
              <w:pStyle w:val="Akapitzlist"/>
              <w:numPr>
                <w:ilvl w:val="0"/>
                <w:numId w:val="18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</w:t>
            </w:r>
            <w:r w:rsidR="17D6A2BD" w:rsidRPr="0ACA543E">
              <w:rPr>
                <w:i/>
                <w:iCs/>
                <w:sz w:val="20"/>
                <w:szCs w:val="20"/>
              </w:rPr>
              <w:t>,</w:t>
            </w:r>
            <w:r w:rsidR="6CC76EF8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5B715F8D" w14:textId="11FA240E" w:rsidR="00BA1B91" w:rsidRPr="00CF061F" w:rsidDel="004278AA" w:rsidRDefault="64A1AD80" w:rsidP="0ACA543E">
            <w:pPr>
              <w:pStyle w:val="Akapitzlist"/>
              <w:numPr>
                <w:ilvl w:val="0"/>
                <w:numId w:val="18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Mikrobiologicznej jakości powietrza</w:t>
            </w:r>
            <w:r w:rsidR="6531C6F6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5389556D" w:rsidRPr="0ACA543E">
              <w:rPr>
                <w:i/>
                <w:iCs/>
                <w:sz w:val="20"/>
                <w:szCs w:val="20"/>
              </w:rPr>
              <w:t>wykonane</w:t>
            </w:r>
            <w:r w:rsidR="6531C6F6" w:rsidRPr="0ACA543E">
              <w:rPr>
                <w:i/>
                <w:iCs/>
                <w:sz w:val="20"/>
                <w:szCs w:val="20"/>
              </w:rPr>
              <w:t xml:space="preserve"> w Załączniku 3.2 do niniejszego dokumentu.</w:t>
            </w:r>
            <w:r w:rsidR="42621D8A" w:rsidRPr="0ACA543E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1A39C136" w14:textId="77777777" w:rsidR="00CF061F" w:rsidRDefault="00CF061F" w:rsidP="00BA1B91">
      <w:pPr>
        <w:rPr>
          <w:i/>
          <w:iCs/>
          <w:color w:val="44546A" w:themeColor="text2"/>
          <w:sz w:val="18"/>
          <w:szCs w:val="18"/>
        </w:rPr>
      </w:pPr>
    </w:p>
    <w:p w14:paraId="1C8BED1A" w14:textId="5B351B8F" w:rsidR="00A96684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E.3 Wymaganie Konkursowe</w:t>
      </w:r>
      <w:r w:rsidR="00DA2E27">
        <w:rPr>
          <w:i/>
          <w:iCs/>
          <w:color w:val="44546A" w:themeColor="text2"/>
          <w:sz w:val="18"/>
          <w:szCs w:val="18"/>
        </w:rPr>
        <w:t xml:space="preserve"> nr 7</w:t>
      </w:r>
      <w:r w:rsidR="00600F6E">
        <w:rPr>
          <w:i/>
          <w:iCs/>
          <w:color w:val="44546A" w:themeColor="text2"/>
          <w:sz w:val="18"/>
          <w:szCs w:val="18"/>
        </w:rPr>
        <w:t>.3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DA2E27" w:rsidRPr="00DA2E27">
        <w:rPr>
          <w:i/>
          <w:iCs/>
          <w:color w:val="44546A" w:themeColor="text2"/>
          <w:sz w:val="18"/>
          <w:szCs w:val="18"/>
        </w:rPr>
        <w:t>Efektywność wentylacji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280"/>
        <w:gridCol w:w="4519"/>
      </w:tblGrid>
      <w:tr w:rsidR="00E52ECF" w:rsidRPr="00384B67" w:rsidDel="004278AA" w14:paraId="00485D64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7022C0B9" w14:textId="73353250" w:rsidR="00E52ECF" w:rsidRDefault="00DA2E27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DA2E27">
              <w:rPr>
                <w:b/>
                <w:bCs/>
                <w:sz w:val="20"/>
                <w:szCs w:val="20"/>
              </w:rPr>
              <w:t>Efektywność wentylacji</w:t>
            </w:r>
          </w:p>
        </w:tc>
      </w:tr>
      <w:tr w:rsidR="00E52ECF" w:rsidRPr="00384B67" w:rsidDel="004278AA" w14:paraId="10C5EF19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73337342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793B49CC" w14:textId="2D65EDF6" w:rsidR="00E52ECF" w:rsidRDefault="35645407" w:rsidP="00DA2E27">
            <w:pPr>
              <w:jc w:val="both"/>
              <w:rPr>
                <w:sz w:val="20"/>
                <w:szCs w:val="20"/>
              </w:rPr>
            </w:pPr>
            <w:r w:rsidRPr="4975606D">
              <w:rPr>
                <w:sz w:val="20"/>
                <w:szCs w:val="20"/>
              </w:rPr>
              <w:t xml:space="preserve">W ramach </w:t>
            </w:r>
            <w:r w:rsidR="6DADD91C" w:rsidRPr="4975606D">
              <w:rPr>
                <w:sz w:val="20"/>
                <w:szCs w:val="20"/>
              </w:rPr>
              <w:t>W</w:t>
            </w:r>
            <w:r w:rsidRPr="4975606D">
              <w:rPr>
                <w:sz w:val="20"/>
                <w:szCs w:val="20"/>
              </w:rPr>
              <w:t xml:space="preserve">ymagania </w:t>
            </w:r>
            <w:r w:rsidR="6DADD91C" w:rsidRPr="4975606D">
              <w:rPr>
                <w:sz w:val="20"/>
                <w:szCs w:val="20"/>
              </w:rPr>
              <w:t xml:space="preserve">Konkursowego </w:t>
            </w:r>
            <w:r w:rsidR="313B51D8" w:rsidRPr="00DA2E27">
              <w:rPr>
                <w:sz w:val="20"/>
                <w:szCs w:val="20"/>
                <w:u w:val="single"/>
              </w:rPr>
              <w:t>Efektywność wentylacji</w:t>
            </w:r>
            <w:r w:rsidRPr="4975606D">
              <w:rPr>
                <w:sz w:val="20"/>
                <w:szCs w:val="20"/>
              </w:rPr>
              <w:t xml:space="preserve">, zgodnie z metodologią określoną </w:t>
            </w:r>
            <w:r w:rsidR="210D5ED9" w:rsidRPr="4975606D">
              <w:rPr>
                <w:sz w:val="20"/>
                <w:szCs w:val="20"/>
              </w:rPr>
              <w:t xml:space="preserve">w pkt. 7.3 </w:t>
            </w:r>
            <w:r w:rsidRPr="4975606D">
              <w:rPr>
                <w:sz w:val="20"/>
                <w:szCs w:val="20"/>
              </w:rPr>
              <w:t>Załącznik</w:t>
            </w:r>
            <w:r w:rsidR="05810299" w:rsidRPr="4975606D">
              <w:rPr>
                <w:sz w:val="20"/>
                <w:szCs w:val="20"/>
              </w:rPr>
              <w:t>a</w:t>
            </w:r>
            <w:r w:rsidRPr="4975606D">
              <w:rPr>
                <w:sz w:val="20"/>
                <w:szCs w:val="20"/>
              </w:rPr>
              <w:t xml:space="preserve"> nr </w:t>
            </w:r>
            <w:r w:rsidR="167F0AF0" w:rsidRPr="4975606D">
              <w:rPr>
                <w:sz w:val="20"/>
                <w:szCs w:val="20"/>
              </w:rPr>
              <w:t>1</w:t>
            </w:r>
            <w:r w:rsidRPr="4975606D">
              <w:rPr>
                <w:sz w:val="20"/>
                <w:szCs w:val="20"/>
              </w:rPr>
              <w:t xml:space="preserve"> do Regulaminu ocenie podlegać będzie </w:t>
            </w:r>
            <w:r w:rsidR="313B51D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Efektywność wentylacji</w:t>
            </w:r>
            <w:r w:rsidRPr="4975606D">
              <w:rPr>
                <w:sz w:val="20"/>
                <w:szCs w:val="20"/>
              </w:rPr>
              <w:t xml:space="preserve">. </w:t>
            </w:r>
            <w:r w:rsidR="6DADD91C" w:rsidRPr="4975606D">
              <w:rPr>
                <w:sz w:val="20"/>
                <w:szCs w:val="20"/>
              </w:rPr>
              <w:t xml:space="preserve">Wnioskodawca </w:t>
            </w:r>
            <w:r w:rsidRPr="4975606D">
              <w:rPr>
                <w:sz w:val="20"/>
                <w:szCs w:val="20"/>
              </w:rPr>
              <w:t>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 xml:space="preserve">” wartości parametru, </w:t>
            </w:r>
            <w:r w:rsidR="6BB169F5" w:rsidRPr="4975606D">
              <w:rPr>
                <w:sz w:val="20"/>
                <w:szCs w:val="20"/>
              </w:rPr>
              <w:t>jaką</w:t>
            </w:r>
            <w:r w:rsidRPr="4975606D">
              <w:rPr>
                <w:sz w:val="20"/>
                <w:szCs w:val="20"/>
              </w:rPr>
              <w:t xml:space="preserve"> deklaruje.</w:t>
            </w:r>
          </w:p>
          <w:p w14:paraId="491A2BD7" w14:textId="77777777" w:rsidR="00720E3C" w:rsidRDefault="00720E3C" w:rsidP="00DA2E27">
            <w:pPr>
              <w:jc w:val="both"/>
              <w:rPr>
                <w:sz w:val="20"/>
                <w:szCs w:val="20"/>
              </w:rPr>
            </w:pPr>
          </w:p>
          <w:p w14:paraId="17D99215" w14:textId="3A66BAA1" w:rsidR="00720E3C" w:rsidRPr="00384B67" w:rsidRDefault="09F5E50B" w:rsidP="00DA2E27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D92522">
              <w:rPr>
                <w:sz w:val="20"/>
                <w:szCs w:val="20"/>
              </w:rPr>
              <w:t> </w:t>
            </w:r>
            <w:r w:rsidR="7722162F" w:rsidRPr="00D92522">
              <w:rPr>
                <w:sz w:val="20"/>
                <w:szCs w:val="20"/>
              </w:rPr>
              <w:t xml:space="preserve">zakładka “7.3”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3BF69068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E52ECF" w:rsidRPr="00384B67" w:rsidDel="004278AA" w14:paraId="05AB3E99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14723FCB" w14:textId="30F9E8EE" w:rsidR="00E52ECF" w:rsidRPr="008A7255" w:rsidRDefault="00DA2E27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D65777"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E05FA93" w14:textId="6362AFEE" w:rsidR="00E52ECF" w:rsidRPr="00C73907" w:rsidDel="00DC1E78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CF061F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CF061F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80" w:type="dxa"/>
            <w:shd w:val="clear" w:color="auto" w:fill="C5E0B3" w:themeFill="accent6" w:themeFillTint="66"/>
            <w:vAlign w:val="center"/>
          </w:tcPr>
          <w:p w14:paraId="466AE392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7B936687">
              <w:rPr>
                <w:b/>
                <w:bCs/>
                <w:sz w:val="20"/>
                <w:szCs w:val="20"/>
              </w:rPr>
              <w:t>Deklarowana wartość</w:t>
            </w:r>
          </w:p>
          <w:p w14:paraId="0DA92FC9" w14:textId="4EC136F8" w:rsidR="7B936687" w:rsidRDefault="7B93668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19" w:type="dxa"/>
            <w:shd w:val="clear" w:color="auto" w:fill="C5E0B3" w:themeFill="accent6" w:themeFillTint="66"/>
            <w:vAlign w:val="center"/>
          </w:tcPr>
          <w:p w14:paraId="2E9ADA08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3398D897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58D3752" w14:textId="03FF5F2F" w:rsidR="00E52ECF" w:rsidRPr="00E52ECF" w:rsidRDefault="00DA2E27" w:rsidP="00DA2E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 w:rsidR="007D284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6590000E" w14:textId="20F5DB79" w:rsidR="00E52ECF" w:rsidRPr="00C73907" w:rsidRDefault="00DA2E27" w:rsidP="70A62EBD">
            <w:pPr>
              <w:rPr>
                <w:b/>
                <w:bCs/>
                <w:sz w:val="20"/>
                <w:szCs w:val="20"/>
              </w:rPr>
            </w:pPr>
            <w:r w:rsidRPr="00DA2E27">
              <w:rPr>
                <w:b/>
                <w:bCs/>
                <w:sz w:val="20"/>
                <w:szCs w:val="20"/>
              </w:rPr>
              <w:t>Efektywność wentylacji</w:t>
            </w:r>
          </w:p>
        </w:tc>
        <w:tc>
          <w:tcPr>
            <w:tcW w:w="2280" w:type="dxa"/>
            <w:vAlign w:val="center"/>
          </w:tcPr>
          <w:p w14:paraId="397FB2E5" w14:textId="07680AAD" w:rsidR="00DA2E27" w:rsidRDefault="00DA2E2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19" w:type="dxa"/>
          </w:tcPr>
          <w:p w14:paraId="72FECA03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3C5E76D2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4"/>
          </w:tcPr>
          <w:p w14:paraId="34D5165C" w14:textId="6B769AF1" w:rsidR="00CF061F" w:rsidRDefault="08DE918E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lastRenderedPageBreak/>
              <w:t>W tym polu proszę wpisać uzasadnienie spełnienia W</w:t>
            </w:r>
            <w:r w:rsidR="00E52ECF" w:rsidRPr="7B936687">
              <w:rPr>
                <w:i/>
                <w:iCs/>
                <w:sz w:val="20"/>
                <w:szCs w:val="20"/>
              </w:rPr>
              <w:t>ymagania</w:t>
            </w:r>
            <w:r w:rsidRPr="7B936687">
              <w:rPr>
                <w:i/>
                <w:iCs/>
                <w:sz w:val="20"/>
                <w:szCs w:val="20"/>
              </w:rPr>
              <w:t xml:space="preserve"> Konkursowego</w:t>
            </w:r>
            <w:r w:rsidR="7A547D62" w:rsidRPr="7B936687">
              <w:rPr>
                <w:i/>
                <w:iCs/>
                <w:sz w:val="20"/>
                <w:szCs w:val="20"/>
              </w:rPr>
              <w:t xml:space="preserve"> zawierające</w:t>
            </w:r>
            <w:r w:rsidR="5711866D" w:rsidRPr="7B936687">
              <w:rPr>
                <w:i/>
                <w:iCs/>
                <w:sz w:val="20"/>
                <w:szCs w:val="20"/>
              </w:rPr>
              <w:t xml:space="preserve"> m.in..</w:t>
            </w:r>
            <w:r w:rsidR="7A547D62" w:rsidRPr="7B936687">
              <w:rPr>
                <w:i/>
                <w:iCs/>
                <w:sz w:val="20"/>
                <w:szCs w:val="20"/>
              </w:rPr>
              <w:t>:</w:t>
            </w:r>
          </w:p>
          <w:p w14:paraId="7A2F92FB" w14:textId="7D899EA9" w:rsidR="006A31E7" w:rsidRPr="00AE73D0" w:rsidDel="004278AA" w:rsidRDefault="11A2FD9B" w:rsidP="7B936687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 xml:space="preserve">opisu w jaki sposób Wykonawca ma zamiar zrealizować dystrybucję powietrza w Sali lekcyjnej, </w:t>
            </w:r>
          </w:p>
          <w:p w14:paraId="7ABC45DC" w14:textId="699906F9" w:rsidR="006A31E7" w:rsidRPr="00AE73D0" w:rsidDel="004278AA" w:rsidRDefault="62BEA604" w:rsidP="0ACA543E">
            <w:pPr>
              <w:pStyle w:val="Akapitzlist"/>
              <w:numPr>
                <w:ilvl w:val="0"/>
                <w:numId w:val="19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n</w:t>
            </w:r>
            <w:r w:rsidR="58193B39" w:rsidRPr="0ACA543E">
              <w:rPr>
                <w:i/>
                <w:iCs/>
                <w:sz w:val="20"/>
                <w:szCs w:val="20"/>
              </w:rPr>
              <w:t xml:space="preserve">a podstawie Załącznika 3.3. do niniejszego </w:t>
            </w:r>
            <w:r w:rsidR="2E002C9E" w:rsidRPr="0ACA543E">
              <w:rPr>
                <w:i/>
                <w:iCs/>
                <w:sz w:val="20"/>
                <w:szCs w:val="20"/>
              </w:rPr>
              <w:t>dokumentu</w:t>
            </w:r>
            <w:r w:rsidR="58193B39" w:rsidRPr="0ACA543E">
              <w:rPr>
                <w:i/>
                <w:iCs/>
                <w:sz w:val="20"/>
                <w:szCs w:val="20"/>
              </w:rPr>
              <w:t>, Wykonawca powinien zamieścić szkic z rozmieszczeniem wszystkich elementów wchodzących w skład Systemu wentylacji A</w:t>
            </w:r>
            <w:r w:rsidR="2050F3E4" w:rsidRPr="0ACA543E">
              <w:rPr>
                <w:i/>
                <w:iCs/>
                <w:sz w:val="20"/>
                <w:szCs w:val="20"/>
              </w:rPr>
              <w:t xml:space="preserve"> w obrębie pojedynczej Sali lekcyjnej, włącznie z lokalizacją Centrali wentylacyjnej A, Regulatorem pomieszczenia A, Elementami wentylacyjnymi m.in.</w:t>
            </w:r>
            <w:r w:rsidR="0DB365B7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6D92C3F6" w:rsidRPr="0ACA543E">
              <w:rPr>
                <w:i/>
                <w:iCs/>
                <w:sz w:val="20"/>
                <w:szCs w:val="20"/>
              </w:rPr>
              <w:t>l</w:t>
            </w:r>
            <w:r w:rsidR="0DB365B7" w:rsidRPr="0ACA543E">
              <w:rPr>
                <w:i/>
                <w:iCs/>
                <w:sz w:val="20"/>
                <w:szCs w:val="20"/>
              </w:rPr>
              <w:t>okalizację czerpni, wyrzutni, nawiewników oraz wywiewników (o ile występują)</w:t>
            </w:r>
            <w:r w:rsidR="635B7473" w:rsidRPr="0ACA543E">
              <w:rPr>
                <w:i/>
                <w:iCs/>
                <w:sz w:val="20"/>
                <w:szCs w:val="20"/>
              </w:rPr>
              <w:t>,</w:t>
            </w:r>
          </w:p>
          <w:p w14:paraId="5BF24602" w14:textId="5E0EAF93" w:rsidR="006A31E7" w:rsidRPr="00AE73D0" w:rsidDel="004278AA" w:rsidRDefault="5E6652BE" w:rsidP="0ACA543E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</w:t>
            </w:r>
            <w:r w:rsidR="27EA52E3" w:rsidRPr="0ACA543E">
              <w:rPr>
                <w:i/>
                <w:iCs/>
                <w:sz w:val="20"/>
                <w:szCs w:val="20"/>
              </w:rPr>
              <w:t>ałożenia obliczeniowe</w:t>
            </w:r>
            <w:r w:rsidR="04733B84" w:rsidRPr="0ACA543E">
              <w:rPr>
                <w:i/>
                <w:iCs/>
                <w:sz w:val="20"/>
                <w:szCs w:val="20"/>
              </w:rPr>
              <w:t>,</w:t>
            </w:r>
            <w:r w:rsidR="5862DC37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09B9EA4E" w14:textId="63A7318F" w:rsidR="006A31E7" w:rsidRPr="00AE73D0" w:rsidDel="004278AA" w:rsidRDefault="27EA52E3" w:rsidP="0ACA543E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Efektywności wentylacji</w:t>
            </w:r>
            <w:r w:rsidR="0D766764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4A672658" w:rsidRPr="0ACA543E">
              <w:rPr>
                <w:i/>
                <w:iCs/>
                <w:sz w:val="20"/>
                <w:szCs w:val="20"/>
              </w:rPr>
              <w:t xml:space="preserve">wykonane </w:t>
            </w:r>
            <w:r w:rsidR="0D766764" w:rsidRPr="0ACA543E">
              <w:rPr>
                <w:i/>
                <w:iCs/>
                <w:sz w:val="20"/>
                <w:szCs w:val="20"/>
              </w:rPr>
              <w:t xml:space="preserve">w Załączniku 3.2 do niniejszego </w:t>
            </w:r>
            <w:r w:rsidR="3D960AA1" w:rsidRPr="0ACA543E">
              <w:rPr>
                <w:i/>
                <w:iCs/>
                <w:sz w:val="20"/>
                <w:szCs w:val="20"/>
              </w:rPr>
              <w:t>dokumentu.</w:t>
            </w:r>
          </w:p>
        </w:tc>
      </w:tr>
    </w:tbl>
    <w:p w14:paraId="2B410F66" w14:textId="1A63F4D1" w:rsidR="00BD59F0" w:rsidRDefault="00BD59F0" w:rsidP="70A62EBD">
      <w:pPr>
        <w:rPr>
          <w:i/>
          <w:iCs/>
          <w:color w:val="44546A" w:themeColor="text2"/>
          <w:sz w:val="18"/>
          <w:szCs w:val="18"/>
        </w:rPr>
      </w:pPr>
    </w:p>
    <w:p w14:paraId="33A2D802" w14:textId="21516649" w:rsidR="00E52ECF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E.4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DA2E27">
        <w:rPr>
          <w:i/>
          <w:iCs/>
          <w:color w:val="44546A" w:themeColor="text2"/>
          <w:sz w:val="18"/>
          <w:szCs w:val="18"/>
        </w:rPr>
        <w:t>7</w:t>
      </w:r>
      <w:r w:rsidR="00600F6E">
        <w:rPr>
          <w:i/>
          <w:iCs/>
          <w:color w:val="44546A" w:themeColor="text2"/>
          <w:sz w:val="18"/>
          <w:szCs w:val="18"/>
        </w:rPr>
        <w:t xml:space="preserve">.4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DA2E27" w:rsidRPr="00DA2E27">
        <w:rPr>
          <w:i/>
          <w:iCs/>
          <w:color w:val="44546A" w:themeColor="text2"/>
          <w:sz w:val="18"/>
          <w:szCs w:val="18"/>
        </w:rPr>
        <w:t>Odzysk ciepła i chłodu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50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2640"/>
        <w:gridCol w:w="4185"/>
      </w:tblGrid>
      <w:tr w:rsidR="00BC7B93" w:rsidRPr="00384B67" w:rsidDel="004278AA" w14:paraId="7052842C" w14:textId="77777777" w:rsidTr="7E86D6DD">
        <w:trPr>
          <w:cantSplit/>
          <w:trHeight w:val="629"/>
          <w:jc w:val="center"/>
        </w:trPr>
        <w:tc>
          <w:tcPr>
            <w:tcW w:w="10506" w:type="dxa"/>
            <w:gridSpan w:val="4"/>
            <w:shd w:val="clear" w:color="auto" w:fill="A8D08D" w:themeFill="accent6" w:themeFillTint="99"/>
            <w:vAlign w:val="center"/>
          </w:tcPr>
          <w:p w14:paraId="1F147ED5" w14:textId="33B206A9" w:rsidR="00BC7B93" w:rsidRDefault="00DA2E27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00DA2E27">
              <w:rPr>
                <w:b/>
                <w:bCs/>
                <w:sz w:val="20"/>
                <w:szCs w:val="20"/>
              </w:rPr>
              <w:t>Odzysk ciepła i chłodu</w:t>
            </w:r>
          </w:p>
        </w:tc>
      </w:tr>
      <w:tr w:rsidR="00E52ECF" w:rsidRPr="00384B67" w:rsidDel="004278AA" w14:paraId="0E09C417" w14:textId="77777777" w:rsidTr="7E86D6DD">
        <w:trPr>
          <w:cantSplit/>
          <w:trHeight w:val="1134"/>
          <w:jc w:val="center"/>
        </w:trPr>
        <w:tc>
          <w:tcPr>
            <w:tcW w:w="10506" w:type="dxa"/>
            <w:gridSpan w:val="4"/>
            <w:shd w:val="clear" w:color="auto" w:fill="C5E0B3" w:themeFill="accent6" w:themeFillTint="66"/>
            <w:vAlign w:val="center"/>
          </w:tcPr>
          <w:p w14:paraId="48889C17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35DF1AE2" w14:textId="04757833" w:rsidR="00C949F5" w:rsidRDefault="35645407" w:rsidP="00BE0229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4D004BB5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4D004BB5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="313B51D8" w:rsidRPr="0ACA543E">
              <w:rPr>
                <w:sz w:val="20"/>
                <w:szCs w:val="20"/>
                <w:u w:val="single"/>
              </w:rPr>
              <w:t>Odzysk ciepła i chłodu</w:t>
            </w:r>
            <w:r w:rsidRPr="0ACA543E">
              <w:rPr>
                <w:sz w:val="20"/>
                <w:szCs w:val="20"/>
              </w:rPr>
              <w:t xml:space="preserve">, zgodnie z metodologią określoną w </w:t>
            </w:r>
            <w:r w:rsidR="29BF94B2" w:rsidRPr="0ACA543E">
              <w:rPr>
                <w:sz w:val="20"/>
                <w:szCs w:val="20"/>
              </w:rPr>
              <w:t xml:space="preserve">pkt. 7.4 </w:t>
            </w:r>
            <w:r w:rsidRPr="0ACA543E">
              <w:rPr>
                <w:sz w:val="20"/>
                <w:szCs w:val="20"/>
              </w:rPr>
              <w:t>Załącznik</w:t>
            </w:r>
            <w:r w:rsidR="389E203F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330BD0E0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</w:t>
            </w:r>
            <w:r w:rsidR="313B51D8" w:rsidRPr="0ACA543E">
              <w:rPr>
                <w:sz w:val="20"/>
                <w:szCs w:val="20"/>
              </w:rPr>
              <w:t>Odzysk ciepła i chłodu</w:t>
            </w:r>
            <w:r w:rsidRPr="0ACA543E">
              <w:rPr>
                <w:sz w:val="20"/>
                <w:szCs w:val="20"/>
              </w:rPr>
              <w:t xml:space="preserve">. </w:t>
            </w:r>
            <w:r w:rsidR="4D004BB5" w:rsidRPr="0ACA543E">
              <w:rPr>
                <w:sz w:val="20"/>
                <w:szCs w:val="20"/>
              </w:rPr>
              <w:t xml:space="preserve">Wnioskodawca </w:t>
            </w:r>
            <w:r w:rsidRPr="0ACA543E">
              <w:rPr>
                <w:sz w:val="20"/>
                <w:szCs w:val="20"/>
              </w:rPr>
              <w:t>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  <w:r w:rsidR="0A1D1CC7" w:rsidRPr="0ACA543E">
              <w:rPr>
                <w:sz w:val="20"/>
                <w:szCs w:val="20"/>
              </w:rPr>
              <w:t xml:space="preserve"> </w:t>
            </w:r>
          </w:p>
          <w:p w14:paraId="29057A9E" w14:textId="77777777" w:rsidR="00E52ECF" w:rsidRDefault="00E52ECF" w:rsidP="00DA2E27">
            <w:pPr>
              <w:jc w:val="both"/>
              <w:rPr>
                <w:sz w:val="20"/>
                <w:szCs w:val="20"/>
              </w:rPr>
            </w:pPr>
          </w:p>
          <w:p w14:paraId="208B1FD2" w14:textId="7EC688E9" w:rsidR="00720E3C" w:rsidRPr="00BC7B93" w:rsidRDefault="09F5E50B" w:rsidP="00DA2E27">
            <w:pPr>
              <w:jc w:val="both"/>
              <w:rPr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D92522">
              <w:rPr>
                <w:sz w:val="20"/>
                <w:szCs w:val="20"/>
              </w:rPr>
              <w:t> </w:t>
            </w:r>
            <w:r w:rsidR="599F0485" w:rsidRPr="00D92522">
              <w:rPr>
                <w:sz w:val="20"/>
                <w:szCs w:val="20"/>
              </w:rPr>
              <w:t>zakładka “7.</w:t>
            </w:r>
            <w:ins w:id="1" w:author="Autor">
              <w:r w:rsidR="4F8E42CA" w:rsidRPr="00D92522">
                <w:rPr>
                  <w:sz w:val="20"/>
                  <w:szCs w:val="20"/>
                </w:rPr>
                <w:t>4</w:t>
              </w:r>
            </w:ins>
            <w:del w:id="2" w:author="Autor">
              <w:r w:rsidRPr="7E86D6DD" w:rsidDel="599F0485">
                <w:rPr>
                  <w:sz w:val="20"/>
                  <w:szCs w:val="20"/>
                </w:rPr>
                <w:delText>5</w:delText>
              </w:r>
            </w:del>
            <w:r w:rsidR="599F0485" w:rsidRPr="00D92522">
              <w:rPr>
                <w:sz w:val="20"/>
                <w:szCs w:val="20"/>
              </w:rPr>
              <w:t xml:space="preserve">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6ED1230E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E52ECF" w:rsidRPr="00384B67" w:rsidDel="004278AA" w14:paraId="531A8E47" w14:textId="77777777" w:rsidTr="7E86D6DD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27B454F6" w14:textId="055BB70A" w:rsidR="00E52ECF" w:rsidRPr="008A7255" w:rsidRDefault="3A7BCB95" w:rsidP="4B7BEAE1">
            <w:pPr>
              <w:rPr>
                <w:sz w:val="20"/>
                <w:szCs w:val="20"/>
              </w:rPr>
            </w:pPr>
            <w:r w:rsidRPr="4B7BEAE1">
              <w:rPr>
                <w:b/>
                <w:bCs/>
                <w:sz w:val="18"/>
                <w:szCs w:val="18"/>
              </w:rPr>
              <w:t xml:space="preserve"> </w:t>
            </w:r>
            <w:r w:rsidR="00DA2E27" w:rsidRPr="4B7BEAE1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4C2C3A75" w14:textId="1E24B68C" w:rsidR="00E52ECF" w:rsidRPr="00C73907" w:rsidDel="00DC1E78" w:rsidRDefault="00E52ECF" w:rsidP="4B7BEAE1">
            <w:pPr>
              <w:rPr>
                <w:b/>
                <w:bCs/>
                <w:sz w:val="20"/>
                <w:szCs w:val="20"/>
              </w:rPr>
            </w:pPr>
            <w:r w:rsidRPr="4B7BEAE1">
              <w:rPr>
                <w:b/>
                <w:bCs/>
                <w:sz w:val="20"/>
                <w:szCs w:val="20"/>
              </w:rPr>
              <w:t xml:space="preserve">Nazwa </w:t>
            </w:r>
            <w:r w:rsidR="6F555AD2" w:rsidRPr="4B7BEAE1">
              <w:rPr>
                <w:b/>
                <w:bCs/>
                <w:sz w:val="20"/>
                <w:szCs w:val="20"/>
              </w:rPr>
              <w:t>W</w:t>
            </w:r>
            <w:r w:rsidRPr="4B7BEAE1">
              <w:rPr>
                <w:b/>
                <w:bCs/>
                <w:sz w:val="20"/>
                <w:szCs w:val="20"/>
              </w:rPr>
              <w:t xml:space="preserve">ymagania </w:t>
            </w:r>
            <w:r w:rsidR="6F555AD2" w:rsidRPr="4B7BEAE1">
              <w:rPr>
                <w:b/>
                <w:bCs/>
                <w:sz w:val="20"/>
                <w:szCs w:val="20"/>
              </w:rPr>
              <w:t>K</w:t>
            </w:r>
            <w:r w:rsidRPr="4B7BEAE1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40" w:type="dxa"/>
            <w:shd w:val="clear" w:color="auto" w:fill="C5E0B3" w:themeFill="accent6" w:themeFillTint="66"/>
            <w:vAlign w:val="center"/>
          </w:tcPr>
          <w:p w14:paraId="57CB7338" w14:textId="12181513" w:rsidR="00E52ECF" w:rsidRPr="00384B67" w:rsidDel="004278AA" w:rsidRDefault="00E52ECF" w:rsidP="4B7BEAE1">
            <w:pPr>
              <w:jc w:val="center"/>
              <w:rPr>
                <w:b/>
                <w:bCs/>
                <w:sz w:val="20"/>
                <w:szCs w:val="20"/>
              </w:rPr>
            </w:pPr>
            <w:r w:rsidRPr="7B936687">
              <w:rPr>
                <w:b/>
                <w:bCs/>
                <w:sz w:val="20"/>
                <w:szCs w:val="20"/>
              </w:rPr>
              <w:t>Deklarowana wartość</w:t>
            </w:r>
          </w:p>
          <w:p w14:paraId="33100795" w14:textId="3D9908F4" w:rsidR="7B936687" w:rsidRDefault="7B93668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C5E0B3" w:themeFill="accent6" w:themeFillTint="66"/>
            <w:vAlign w:val="center"/>
          </w:tcPr>
          <w:p w14:paraId="08FFA99C" w14:textId="710B01EC" w:rsidR="00E52ECF" w:rsidRPr="00384B67" w:rsidDel="004278AA" w:rsidRDefault="00E52ECF" w:rsidP="4B7BEAE1">
            <w:pPr>
              <w:jc w:val="center"/>
              <w:rPr>
                <w:b/>
                <w:bCs/>
                <w:sz w:val="20"/>
                <w:szCs w:val="20"/>
              </w:rPr>
            </w:pPr>
            <w:r w:rsidRPr="4B7BEAE1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19716884" w14:textId="77777777" w:rsidTr="7E86D6DD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CD11402" w14:textId="20EFA18A" w:rsidR="00E52ECF" w:rsidRPr="00E52ECF" w:rsidRDefault="00DA2E27" w:rsidP="4B7BEAE1">
            <w:pPr>
              <w:rPr>
                <w:sz w:val="20"/>
                <w:szCs w:val="20"/>
              </w:rPr>
            </w:pPr>
            <w:r w:rsidRPr="4B7BEAE1">
              <w:rPr>
                <w:sz w:val="20"/>
                <w:szCs w:val="20"/>
              </w:rPr>
              <w:t>7</w:t>
            </w:r>
            <w:r w:rsidR="00E52ECF" w:rsidRPr="4B7BEAE1">
              <w:rPr>
                <w:sz w:val="20"/>
                <w:szCs w:val="20"/>
              </w:rPr>
              <w:t>.</w:t>
            </w:r>
            <w:r w:rsidR="4B1D636E" w:rsidRPr="4B7BEAE1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3BF95EE1" w14:textId="71557E41" w:rsidR="00E52ECF" w:rsidRPr="00C73907" w:rsidRDefault="00DA2E27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4B7BEAE1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Odzysk ciepła i chłodu</w:t>
            </w:r>
          </w:p>
        </w:tc>
        <w:tc>
          <w:tcPr>
            <w:tcW w:w="2640" w:type="dxa"/>
            <w:vAlign w:val="center"/>
          </w:tcPr>
          <w:p w14:paraId="349CBEC7" w14:textId="7C112C70" w:rsidR="7B936687" w:rsidRDefault="7B936687" w:rsidP="7B9366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5" w:type="dxa"/>
          </w:tcPr>
          <w:p w14:paraId="7C4FB8CC" w14:textId="3DC03D72" w:rsidR="00E52ECF" w:rsidRPr="008A7255" w:rsidDel="004278AA" w:rsidRDefault="00E52ECF" w:rsidP="4B7BEAE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52ECF" w:rsidRPr="00384B67" w:rsidDel="004278AA" w14:paraId="1677082F" w14:textId="77777777" w:rsidTr="7E86D6DD">
        <w:trPr>
          <w:cantSplit/>
          <w:trHeight w:val="711"/>
          <w:jc w:val="center"/>
        </w:trPr>
        <w:tc>
          <w:tcPr>
            <w:tcW w:w="10506" w:type="dxa"/>
            <w:gridSpan w:val="4"/>
          </w:tcPr>
          <w:p w14:paraId="6100B8A1" w14:textId="288972CC" w:rsidR="00D25BE5" w:rsidRDefault="08DE918E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7B936687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723291D9" w:rsidRPr="7B936687">
              <w:rPr>
                <w:i/>
                <w:iCs/>
                <w:sz w:val="20"/>
                <w:szCs w:val="20"/>
              </w:rPr>
              <w:t>W</w:t>
            </w:r>
            <w:r w:rsidR="00E52ECF" w:rsidRPr="7B936687">
              <w:rPr>
                <w:i/>
                <w:iCs/>
                <w:sz w:val="20"/>
                <w:szCs w:val="20"/>
              </w:rPr>
              <w:t>ymagania</w:t>
            </w:r>
            <w:r w:rsidR="723291D9" w:rsidRPr="7B936687">
              <w:rPr>
                <w:i/>
                <w:iCs/>
                <w:sz w:val="20"/>
                <w:szCs w:val="20"/>
              </w:rPr>
              <w:t xml:space="preserve"> Konkursowego zawierające</w:t>
            </w:r>
            <w:r w:rsidR="69036164" w:rsidRPr="7B936687">
              <w:rPr>
                <w:i/>
                <w:iCs/>
                <w:sz w:val="20"/>
                <w:szCs w:val="20"/>
              </w:rPr>
              <w:t xml:space="preserve"> m.</w:t>
            </w:r>
            <w:r w:rsidR="3F90F38A"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69036164" w:rsidRPr="7B936687">
              <w:rPr>
                <w:i/>
                <w:iCs/>
                <w:sz w:val="20"/>
                <w:szCs w:val="20"/>
              </w:rPr>
              <w:t>in..</w:t>
            </w:r>
            <w:r w:rsidR="723291D9" w:rsidRPr="7B936687">
              <w:rPr>
                <w:i/>
                <w:iCs/>
                <w:sz w:val="20"/>
                <w:szCs w:val="20"/>
              </w:rPr>
              <w:t>:</w:t>
            </w:r>
          </w:p>
          <w:p w14:paraId="6FA24016" w14:textId="446902A1" w:rsidR="00E52ECF" w:rsidRPr="00AE73D0" w:rsidDel="004278AA" w:rsidRDefault="29A671E3" w:rsidP="0ACA543E">
            <w:pPr>
              <w:pStyle w:val="Akapitzlist"/>
              <w:numPr>
                <w:ilvl w:val="0"/>
                <w:numId w:val="20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obliczenia, na podstawie których Wnioskodawca w Załączniku </w:t>
            </w:r>
            <w:r w:rsidR="5C095CF5" w:rsidRPr="0ACA543E">
              <w:rPr>
                <w:i/>
                <w:iCs/>
                <w:sz w:val="20"/>
                <w:szCs w:val="20"/>
              </w:rPr>
              <w:t>3.2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</w:t>
            </w:r>
            <w:r w:rsidR="2F599FF7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5CA4A029" w:rsidRPr="0ACA543E">
              <w:rPr>
                <w:i/>
                <w:iCs/>
                <w:sz w:val="20"/>
                <w:szCs w:val="20"/>
              </w:rPr>
              <w:t>dokumentu</w:t>
            </w:r>
            <w:r w:rsidR="2F599FF7" w:rsidRPr="0ACA543E">
              <w:rPr>
                <w:i/>
                <w:iCs/>
                <w:sz w:val="20"/>
                <w:szCs w:val="20"/>
              </w:rPr>
              <w:t>,</w:t>
            </w:r>
            <w:r w:rsidR="6390E829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1AF0098D" w:rsidRPr="0ACA543E">
              <w:rPr>
                <w:i/>
                <w:iCs/>
                <w:sz w:val="20"/>
                <w:szCs w:val="20"/>
              </w:rPr>
              <w:t xml:space="preserve">wpisał </w:t>
            </w:r>
            <w:r w:rsidRPr="0ACA543E">
              <w:rPr>
                <w:i/>
                <w:iCs/>
                <w:sz w:val="20"/>
                <w:szCs w:val="20"/>
              </w:rPr>
              <w:t>temperatury powietrz</w:t>
            </w:r>
            <w:r w:rsidR="6146BC54" w:rsidRPr="0ACA543E">
              <w:rPr>
                <w:i/>
                <w:iCs/>
                <w:sz w:val="20"/>
                <w:szCs w:val="20"/>
              </w:rPr>
              <w:t>a</w:t>
            </w:r>
            <w:r w:rsidR="6A10205A" w:rsidRPr="0ACA543E">
              <w:rPr>
                <w:i/>
                <w:iCs/>
                <w:sz w:val="20"/>
                <w:szCs w:val="20"/>
              </w:rPr>
              <w:t xml:space="preserve"> nawiewanego</w:t>
            </w:r>
            <w:r w:rsidRPr="0ACA543E">
              <w:rPr>
                <w:i/>
                <w:iCs/>
                <w:sz w:val="20"/>
                <w:szCs w:val="20"/>
              </w:rPr>
              <w:t xml:space="preserve"> za układem odzysku</w:t>
            </w:r>
            <w:r w:rsidR="4B51B719" w:rsidRPr="0ACA543E">
              <w:rPr>
                <w:i/>
                <w:iCs/>
                <w:sz w:val="20"/>
                <w:szCs w:val="20"/>
              </w:rPr>
              <w:t xml:space="preserve"> ciepła,</w:t>
            </w:r>
          </w:p>
          <w:p w14:paraId="280A9A2E" w14:textId="6A869577" w:rsidR="00E52ECF" w:rsidRPr="00AE73D0" w:rsidDel="004278AA" w:rsidRDefault="73BE32CF" w:rsidP="0ACA543E">
            <w:pPr>
              <w:pStyle w:val="Akapitzlist"/>
              <w:numPr>
                <w:ilvl w:val="0"/>
                <w:numId w:val="20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rodzaj i wymiary zastosowanego układu do odzysku ciepła</w:t>
            </w:r>
            <w:r w:rsidR="413DEA7C" w:rsidRPr="0ACA543E">
              <w:rPr>
                <w:i/>
                <w:iCs/>
                <w:sz w:val="20"/>
                <w:szCs w:val="20"/>
              </w:rPr>
              <w:t>,</w:t>
            </w:r>
          </w:p>
          <w:p w14:paraId="2538D9DA" w14:textId="5AF66776" w:rsidR="00E52ECF" w:rsidRPr="00AE73D0" w:rsidDel="004278AA" w:rsidRDefault="413DEA7C" w:rsidP="0ACA543E">
            <w:pPr>
              <w:pStyle w:val="Akapitzlist"/>
              <w:numPr>
                <w:ilvl w:val="0"/>
                <w:numId w:val="20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</w:t>
            </w:r>
            <w:r w:rsidR="052711B3" w:rsidRPr="0ACA543E">
              <w:rPr>
                <w:i/>
                <w:iCs/>
                <w:sz w:val="20"/>
                <w:szCs w:val="20"/>
              </w:rPr>
              <w:t>,</w:t>
            </w:r>
            <w:r w:rsidR="0FD80D1E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2EC353EA" w14:textId="0B96B3E2" w:rsidR="00E52ECF" w:rsidRPr="00AE73D0" w:rsidDel="004278AA" w:rsidRDefault="413DEA7C" w:rsidP="0ACA543E">
            <w:pPr>
              <w:pStyle w:val="Akapitzlist"/>
              <w:numPr>
                <w:ilvl w:val="0"/>
                <w:numId w:val="20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Odzysku ciepła i chłodu</w:t>
            </w:r>
            <w:r w:rsidR="1F149329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1F405044" w:rsidRPr="0ACA543E">
              <w:rPr>
                <w:i/>
                <w:iCs/>
                <w:sz w:val="20"/>
                <w:szCs w:val="20"/>
              </w:rPr>
              <w:t xml:space="preserve">wykonane </w:t>
            </w:r>
            <w:r w:rsidR="1F149329" w:rsidRPr="0ACA543E">
              <w:rPr>
                <w:i/>
                <w:iCs/>
                <w:sz w:val="20"/>
                <w:szCs w:val="20"/>
              </w:rPr>
              <w:t>w Załączniku 3.2 do niniejszego dokumentu.</w:t>
            </w:r>
            <w:r w:rsidR="73BE32CF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4B51B719" w:rsidRPr="0ACA543E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1D5038C6" w14:textId="77777777" w:rsidR="00FA30F0" w:rsidRDefault="00FA30F0" w:rsidP="00BA1B91">
      <w:pPr>
        <w:rPr>
          <w:i/>
          <w:iCs/>
          <w:color w:val="44546A" w:themeColor="text2"/>
          <w:sz w:val="18"/>
          <w:szCs w:val="18"/>
        </w:rPr>
      </w:pPr>
    </w:p>
    <w:p w14:paraId="7D752D65" w14:textId="16E81693" w:rsidR="00E52ECF" w:rsidRDefault="3F490C53" w:rsidP="7E86D6DD">
      <w:pPr>
        <w:rPr>
          <w:i/>
          <w:iCs/>
          <w:color w:val="44546A" w:themeColor="text2"/>
          <w:sz w:val="18"/>
          <w:szCs w:val="18"/>
        </w:rPr>
      </w:pPr>
      <w:r w:rsidRPr="7E86D6DD">
        <w:rPr>
          <w:i/>
          <w:iCs/>
          <w:color w:val="44546A" w:themeColor="text2"/>
          <w:sz w:val="18"/>
          <w:szCs w:val="18"/>
        </w:rPr>
        <w:t>Tabela E.5 Wymaganie Konkursowe</w:t>
      </w:r>
      <w:r w:rsidR="00DA2E27" w:rsidRPr="7E86D6DD">
        <w:rPr>
          <w:i/>
          <w:iCs/>
          <w:color w:val="44546A" w:themeColor="text2"/>
          <w:sz w:val="18"/>
          <w:szCs w:val="18"/>
        </w:rPr>
        <w:t xml:space="preserve"> nr 7</w:t>
      </w:r>
      <w:r w:rsidR="18177926" w:rsidRPr="7E86D6DD">
        <w:rPr>
          <w:i/>
          <w:iCs/>
          <w:color w:val="44546A" w:themeColor="text2"/>
          <w:sz w:val="18"/>
          <w:szCs w:val="18"/>
        </w:rPr>
        <w:t>.5</w:t>
      </w:r>
      <w:r w:rsidR="00DA2E27" w:rsidRPr="7E86D6DD">
        <w:rPr>
          <w:i/>
          <w:iCs/>
          <w:color w:val="44546A" w:themeColor="text2"/>
          <w:sz w:val="18"/>
          <w:szCs w:val="18"/>
        </w:rPr>
        <w:t xml:space="preserve"> „</w:t>
      </w:r>
      <w:ins w:id="3" w:author="Autor">
        <w:r w:rsidR="1DAE73F9" w:rsidRPr="7E86D6DD">
          <w:rPr>
            <w:i/>
            <w:iCs/>
            <w:color w:val="44546A" w:themeColor="text2"/>
            <w:sz w:val="18"/>
            <w:szCs w:val="18"/>
          </w:rPr>
          <w:t>Wilgotność powietrza nawiewanego</w:t>
        </w:r>
      </w:ins>
      <w:del w:id="4" w:author="Autor">
        <w:r w:rsidRPr="7E86D6DD" w:rsidDel="00DA2E27">
          <w:rPr>
            <w:i/>
            <w:iCs/>
            <w:color w:val="44546A" w:themeColor="text2"/>
            <w:sz w:val="18"/>
            <w:szCs w:val="18"/>
          </w:rPr>
          <w:delText>Odzysk wilgoci</w:delText>
        </w:r>
      </w:del>
      <w:r w:rsidR="00DA2E27" w:rsidRPr="7E86D6DD">
        <w:rPr>
          <w:i/>
          <w:iCs/>
          <w:color w:val="44546A" w:themeColor="text2"/>
          <w:sz w:val="18"/>
          <w:szCs w:val="18"/>
        </w:rPr>
        <w:t>” w Działaniu 1: „Wentylacja sal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124"/>
        <w:gridCol w:w="2715"/>
        <w:gridCol w:w="4084"/>
      </w:tblGrid>
      <w:tr w:rsidR="00E52ECF" w:rsidRPr="00384B67" w:rsidDel="004278AA" w14:paraId="34263A8C" w14:textId="77777777" w:rsidTr="7E86D6DD">
        <w:trPr>
          <w:cantSplit/>
          <w:trHeight w:val="581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135B645F" w14:textId="3083C53D" w:rsidR="00E52ECF" w:rsidRDefault="00DA2E27" w:rsidP="00B74D9D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del w:id="5" w:author="Autor">
              <w:r w:rsidRPr="7E86D6DD" w:rsidDel="00DA2E27">
                <w:rPr>
                  <w:b/>
                  <w:bCs/>
                  <w:sz w:val="20"/>
                  <w:szCs w:val="20"/>
                </w:rPr>
                <w:delText>Odzysk wilgoci</w:delText>
              </w:r>
            </w:del>
            <w:ins w:id="6" w:author="Autor">
              <w:r w:rsidR="535F5974" w:rsidRPr="7E86D6DD">
                <w:rPr>
                  <w:b/>
                  <w:bCs/>
                  <w:sz w:val="20"/>
                  <w:szCs w:val="20"/>
                </w:rPr>
                <w:t>Wilgotność powietrza nawiewanego</w:t>
              </w:r>
            </w:ins>
          </w:p>
        </w:tc>
      </w:tr>
      <w:tr w:rsidR="00E52ECF" w:rsidRPr="00384B67" w:rsidDel="004278AA" w14:paraId="0601BDFF" w14:textId="77777777" w:rsidTr="7E86D6DD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39A0E2E1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264F7495" w14:textId="7B065282" w:rsidR="00E52ECF" w:rsidRDefault="35645407" w:rsidP="0048396B">
            <w:pPr>
              <w:jc w:val="both"/>
              <w:rPr>
                <w:sz w:val="20"/>
                <w:szCs w:val="20"/>
              </w:rPr>
            </w:pPr>
            <w:r w:rsidRPr="7E86D6DD">
              <w:rPr>
                <w:sz w:val="20"/>
                <w:szCs w:val="20"/>
              </w:rPr>
              <w:t xml:space="preserve">W ramach </w:t>
            </w:r>
            <w:r w:rsidR="5366E219" w:rsidRPr="7E86D6DD">
              <w:rPr>
                <w:sz w:val="20"/>
                <w:szCs w:val="20"/>
              </w:rPr>
              <w:t>W</w:t>
            </w:r>
            <w:r w:rsidRPr="7E86D6DD">
              <w:rPr>
                <w:sz w:val="20"/>
                <w:szCs w:val="20"/>
              </w:rPr>
              <w:t>ymagania</w:t>
            </w:r>
            <w:r w:rsidR="5366E219" w:rsidRPr="7E86D6DD">
              <w:rPr>
                <w:sz w:val="20"/>
                <w:szCs w:val="20"/>
              </w:rPr>
              <w:t xml:space="preserve"> Konkursowego</w:t>
            </w:r>
            <w:r w:rsidRPr="7E86D6DD">
              <w:rPr>
                <w:sz w:val="20"/>
                <w:szCs w:val="20"/>
              </w:rPr>
              <w:t xml:space="preserve"> </w:t>
            </w:r>
            <w:del w:id="7" w:author="Autor">
              <w:r w:rsidRPr="7E86D6DD" w:rsidDel="313B51D8">
                <w:rPr>
                  <w:sz w:val="20"/>
                  <w:szCs w:val="20"/>
                  <w:u w:val="single"/>
                </w:rPr>
                <w:delText>Odzysk wilgoci</w:delText>
              </w:r>
              <w:r w:rsidRPr="7E86D6DD" w:rsidDel="35645407">
                <w:rPr>
                  <w:sz w:val="20"/>
                  <w:szCs w:val="20"/>
                </w:rPr>
                <w:delText>,</w:delText>
              </w:r>
            </w:del>
            <w:ins w:id="8" w:author="Autor">
              <w:r w:rsidR="20D46F4B" w:rsidRPr="7E86D6DD">
                <w:rPr>
                  <w:sz w:val="20"/>
                  <w:szCs w:val="20"/>
                </w:rPr>
                <w:t>Wilgotność powietrza nawiewanego</w:t>
              </w:r>
            </w:ins>
            <w:r w:rsidRPr="7E86D6DD">
              <w:rPr>
                <w:sz w:val="20"/>
                <w:szCs w:val="20"/>
              </w:rPr>
              <w:t xml:space="preserve"> zgodnie z metodologią określoną </w:t>
            </w:r>
            <w:r w:rsidR="262E9000" w:rsidRPr="7E86D6DD">
              <w:rPr>
                <w:sz w:val="20"/>
                <w:szCs w:val="20"/>
              </w:rPr>
              <w:t xml:space="preserve">w </w:t>
            </w:r>
            <w:r w:rsidR="120E2E96" w:rsidRPr="7E86D6DD">
              <w:rPr>
                <w:sz w:val="20"/>
                <w:szCs w:val="20"/>
              </w:rPr>
              <w:t xml:space="preserve">pkt. 7.4 </w:t>
            </w:r>
            <w:r w:rsidRPr="7E86D6DD">
              <w:rPr>
                <w:sz w:val="20"/>
                <w:szCs w:val="20"/>
              </w:rPr>
              <w:t>w Załącznik</w:t>
            </w:r>
            <w:r w:rsidR="2CF3B90C" w:rsidRPr="7E86D6DD">
              <w:rPr>
                <w:sz w:val="20"/>
                <w:szCs w:val="20"/>
              </w:rPr>
              <w:t>a</w:t>
            </w:r>
            <w:r w:rsidRPr="7E86D6DD">
              <w:rPr>
                <w:sz w:val="20"/>
                <w:szCs w:val="20"/>
              </w:rPr>
              <w:t xml:space="preserve"> nr </w:t>
            </w:r>
            <w:r w:rsidR="4AF4F71D" w:rsidRPr="7E86D6DD">
              <w:rPr>
                <w:sz w:val="20"/>
                <w:szCs w:val="20"/>
              </w:rPr>
              <w:t>1</w:t>
            </w:r>
            <w:r w:rsidRPr="7E86D6DD">
              <w:rPr>
                <w:sz w:val="20"/>
                <w:szCs w:val="20"/>
              </w:rPr>
              <w:t xml:space="preserve"> do Regulaminu ocenie podlegać będzie parametr </w:t>
            </w:r>
            <w:del w:id="9" w:author="Autor">
              <w:r w:rsidRPr="7E86D6DD" w:rsidDel="313B51D8">
                <w:rPr>
                  <w:sz w:val="20"/>
                  <w:szCs w:val="20"/>
                </w:rPr>
                <w:delText>Odzysk wilgoci</w:delText>
              </w:r>
            </w:del>
            <w:ins w:id="10" w:author="Autor">
              <w:r w:rsidR="59C5EFD8" w:rsidRPr="7E86D6DD">
                <w:rPr>
                  <w:sz w:val="20"/>
                  <w:szCs w:val="20"/>
                </w:rPr>
                <w:t>Wil</w:t>
              </w:r>
            </w:ins>
            <w:r w:rsidR="4F1503BC" w:rsidRPr="7E86D6DD">
              <w:rPr>
                <w:sz w:val="20"/>
                <w:szCs w:val="20"/>
              </w:rPr>
              <w:t>g</w:t>
            </w:r>
            <w:ins w:id="11" w:author="Autor">
              <w:r w:rsidR="59C5EFD8" w:rsidRPr="7E86D6DD">
                <w:rPr>
                  <w:sz w:val="20"/>
                  <w:szCs w:val="20"/>
                </w:rPr>
                <w:t>o</w:t>
              </w:r>
            </w:ins>
            <w:r w:rsidR="752E9AB8" w:rsidRPr="7E86D6DD">
              <w:rPr>
                <w:sz w:val="20"/>
                <w:szCs w:val="20"/>
              </w:rPr>
              <w:t>t</w:t>
            </w:r>
            <w:ins w:id="12" w:author="Autor">
              <w:r w:rsidR="59C5EFD8" w:rsidRPr="7E86D6DD">
                <w:rPr>
                  <w:sz w:val="20"/>
                  <w:szCs w:val="20"/>
                </w:rPr>
                <w:t>ność powietrza nawiewanego</w:t>
              </w:r>
            </w:ins>
            <w:r w:rsidRPr="7E86D6DD">
              <w:rPr>
                <w:sz w:val="20"/>
                <w:szCs w:val="20"/>
              </w:rPr>
              <w:t xml:space="preserve">. </w:t>
            </w:r>
            <w:r w:rsidR="5366E219" w:rsidRPr="7E86D6DD">
              <w:rPr>
                <w:sz w:val="20"/>
                <w:szCs w:val="20"/>
              </w:rPr>
              <w:t xml:space="preserve">Wnioskodawca </w:t>
            </w:r>
            <w:r w:rsidRPr="7E86D6DD">
              <w:rPr>
                <w:sz w:val="20"/>
                <w:szCs w:val="20"/>
              </w:rPr>
              <w:t>zobligowany jest do wpisania w kolumnie „</w:t>
            </w:r>
            <w:r w:rsidRPr="7E86D6DD">
              <w:rPr>
                <w:i/>
                <w:iCs/>
                <w:sz w:val="20"/>
                <w:szCs w:val="20"/>
              </w:rPr>
              <w:t>Deklarowana wartość</w:t>
            </w:r>
            <w:r w:rsidRPr="7E86D6DD">
              <w:rPr>
                <w:sz w:val="20"/>
                <w:szCs w:val="20"/>
              </w:rPr>
              <w:t>” wartości parametru, jaki deklaruje.</w:t>
            </w:r>
          </w:p>
          <w:p w14:paraId="04AD1350" w14:textId="77777777" w:rsidR="0048396B" w:rsidRDefault="0048396B" w:rsidP="0048396B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C2C994B" w14:textId="0A054DAB" w:rsidR="00720E3C" w:rsidRPr="00384B67" w:rsidRDefault="09F5E50B" w:rsidP="0048396B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D92522">
              <w:rPr>
                <w:sz w:val="20"/>
                <w:szCs w:val="20"/>
              </w:rPr>
              <w:t> </w:t>
            </w:r>
            <w:r w:rsidR="134E4B85" w:rsidRPr="00D92522">
              <w:rPr>
                <w:sz w:val="20"/>
                <w:szCs w:val="20"/>
              </w:rPr>
              <w:t>zakładka “7.</w:t>
            </w:r>
            <w:ins w:id="13" w:author="Autor">
              <w:r w:rsidR="059458AD" w:rsidRPr="00D92522">
                <w:rPr>
                  <w:sz w:val="20"/>
                  <w:szCs w:val="20"/>
                </w:rPr>
                <w:t>5</w:t>
              </w:r>
            </w:ins>
            <w:del w:id="14" w:author="Autor">
              <w:r w:rsidRPr="7E86D6DD" w:rsidDel="134E4B85">
                <w:rPr>
                  <w:sz w:val="20"/>
                  <w:szCs w:val="20"/>
                </w:rPr>
                <w:delText>6</w:delText>
              </w:r>
            </w:del>
            <w:r w:rsidR="134E4B85" w:rsidRPr="00D92522">
              <w:rPr>
                <w:sz w:val="20"/>
                <w:szCs w:val="20"/>
              </w:rPr>
              <w:t>” do</w:t>
            </w:r>
            <w:r w:rsidRPr="00D92522">
              <w:rPr>
                <w:sz w:val="20"/>
                <w:szCs w:val="20"/>
              </w:rPr>
              <w:t xml:space="preserve"> niniejszego </w:t>
            </w:r>
            <w:r w:rsidR="5CA7A4A0" w:rsidRPr="00D92522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E52ECF" w:rsidRPr="00384B67" w:rsidDel="004278AA" w14:paraId="0668A120" w14:textId="77777777" w:rsidTr="7E86D6DD">
        <w:trPr>
          <w:cantSplit/>
          <w:trHeight w:val="1134"/>
          <w:jc w:val="center"/>
        </w:trPr>
        <w:tc>
          <w:tcPr>
            <w:tcW w:w="562" w:type="dxa"/>
            <w:shd w:val="clear" w:color="auto" w:fill="C5E0B3" w:themeFill="accent6" w:themeFillTint="66"/>
            <w:vAlign w:val="center"/>
          </w:tcPr>
          <w:p w14:paraId="0BE29AE9" w14:textId="1A9ABC40" w:rsidR="00E52ECF" w:rsidRPr="008A7255" w:rsidRDefault="00DA2E27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3124" w:type="dxa"/>
            <w:shd w:val="clear" w:color="auto" w:fill="C5E0B3" w:themeFill="accent6" w:themeFillTint="66"/>
            <w:vAlign w:val="center"/>
          </w:tcPr>
          <w:p w14:paraId="0F5D83C3" w14:textId="6B3BECB2" w:rsidR="00E52ECF" w:rsidRPr="00C73907" w:rsidDel="00DC1E78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48396B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48396B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715" w:type="dxa"/>
            <w:shd w:val="clear" w:color="auto" w:fill="C5E0B3" w:themeFill="accent6" w:themeFillTint="66"/>
            <w:vAlign w:val="center"/>
          </w:tcPr>
          <w:p w14:paraId="11947C47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7B936687">
              <w:rPr>
                <w:b/>
                <w:bCs/>
                <w:sz w:val="20"/>
                <w:szCs w:val="20"/>
              </w:rPr>
              <w:t>Deklarowana wartość</w:t>
            </w:r>
          </w:p>
          <w:p w14:paraId="08705842" w14:textId="1325DF22" w:rsidR="7B936687" w:rsidRDefault="7B93668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84" w:type="dxa"/>
            <w:shd w:val="clear" w:color="auto" w:fill="C5E0B3" w:themeFill="accent6" w:themeFillTint="66"/>
            <w:vAlign w:val="center"/>
          </w:tcPr>
          <w:p w14:paraId="58F692BF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5F66E06D" w14:textId="77777777" w:rsidTr="7E86D6DD">
        <w:trPr>
          <w:cantSplit/>
          <w:trHeight w:val="895"/>
          <w:jc w:val="center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14:paraId="76FA0623" w14:textId="33D34559" w:rsidR="00E52ECF" w:rsidRPr="00E52ECF" w:rsidRDefault="00DA2E27" w:rsidP="00DA2E27">
            <w:pPr>
              <w:rPr>
                <w:rFonts w:cstheme="minorHAnsi"/>
                <w:sz w:val="20"/>
                <w:szCs w:val="20"/>
              </w:rPr>
            </w:pPr>
            <w:bookmarkStart w:id="15" w:name="_GoBack" w:colFirst="0" w:colLast="4"/>
            <w:r>
              <w:rPr>
                <w:rFonts w:cstheme="minorHAnsi"/>
                <w:sz w:val="20"/>
                <w:szCs w:val="20"/>
              </w:rPr>
              <w:lastRenderedPageBreak/>
              <w:t>7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 w:rsidR="007D2848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4" w:type="dxa"/>
            <w:shd w:val="clear" w:color="auto" w:fill="E2EFD9" w:themeFill="accent6" w:themeFillTint="33"/>
            <w:vAlign w:val="center"/>
          </w:tcPr>
          <w:p w14:paraId="70CA71C9" w14:textId="6C6BFA1F" w:rsidR="00E52ECF" w:rsidRPr="00C73907" w:rsidRDefault="00DA2E27" w:rsidP="00B74D9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del w:id="16" w:author="Autor">
              <w:r w:rsidRPr="7E86D6DD" w:rsidDel="00DA2E27">
                <w:rPr>
                  <w:rFonts w:ascii="Calibri" w:eastAsia="Calibri" w:hAnsi="Calibri" w:cs="Calibri"/>
                  <w:b/>
                  <w:bCs/>
                  <w:color w:val="000000" w:themeColor="text1"/>
                  <w:sz w:val="20"/>
                  <w:szCs w:val="20"/>
                </w:rPr>
                <w:delText>Odzysk wilgoci</w:delText>
              </w:r>
            </w:del>
            <w:ins w:id="17" w:author="Autor">
              <w:r w:rsidR="35EC33CC" w:rsidRPr="7E86D6DD">
                <w:rPr>
                  <w:rFonts w:ascii="Calibri" w:eastAsia="Calibri" w:hAnsi="Calibri" w:cs="Calibri"/>
                  <w:b/>
                  <w:bCs/>
                  <w:color w:val="000000" w:themeColor="text1"/>
                  <w:sz w:val="20"/>
                  <w:szCs w:val="20"/>
                </w:rPr>
                <w:t>Wilgotność</w:t>
              </w:r>
              <w:r w:rsidR="6755238B" w:rsidRPr="7E86D6DD">
                <w:rPr>
                  <w:rFonts w:ascii="Calibri" w:eastAsia="Calibri" w:hAnsi="Calibri" w:cs="Calibri"/>
                  <w:b/>
                  <w:bCs/>
                  <w:color w:val="000000" w:themeColor="text1"/>
                  <w:sz w:val="20"/>
                  <w:szCs w:val="20"/>
                </w:rPr>
                <w:t xml:space="preserve"> powietrza nawiewanego</w:t>
              </w:r>
            </w:ins>
          </w:p>
        </w:tc>
        <w:tc>
          <w:tcPr>
            <w:tcW w:w="2715" w:type="dxa"/>
            <w:vAlign w:val="center"/>
          </w:tcPr>
          <w:p w14:paraId="3163735B" w14:textId="51F2F815" w:rsidR="7B936687" w:rsidRDefault="7B936687" w:rsidP="7B9366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84" w:type="dxa"/>
          </w:tcPr>
          <w:p w14:paraId="4F4D313D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bookmarkEnd w:id="15"/>
      <w:tr w:rsidR="00E52ECF" w:rsidRPr="00384B67" w:rsidDel="004278AA" w14:paraId="49133C9A" w14:textId="77777777" w:rsidTr="7E86D6DD">
        <w:trPr>
          <w:cantSplit/>
          <w:trHeight w:val="711"/>
          <w:jc w:val="center"/>
        </w:trPr>
        <w:tc>
          <w:tcPr>
            <w:tcW w:w="10485" w:type="dxa"/>
            <w:gridSpan w:val="4"/>
          </w:tcPr>
          <w:p w14:paraId="619F2F2A" w14:textId="3ABD02DE" w:rsidR="0048396B" w:rsidRDefault="08DE918E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7B936687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30BED41C" w:rsidRPr="7B936687">
              <w:rPr>
                <w:i/>
                <w:iCs/>
                <w:sz w:val="20"/>
                <w:szCs w:val="20"/>
              </w:rPr>
              <w:t>W</w:t>
            </w:r>
            <w:r w:rsidR="00E52ECF" w:rsidRPr="7B936687">
              <w:rPr>
                <w:i/>
                <w:iCs/>
                <w:sz w:val="20"/>
                <w:szCs w:val="20"/>
              </w:rPr>
              <w:t>ymagania</w:t>
            </w:r>
            <w:r w:rsidR="46ADECD0"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409DEDFC" w:rsidRPr="7B936687">
              <w:rPr>
                <w:i/>
                <w:iCs/>
                <w:sz w:val="20"/>
                <w:szCs w:val="20"/>
              </w:rPr>
              <w:t xml:space="preserve">Konkursowego, </w:t>
            </w:r>
            <w:r w:rsidR="46ADECD0" w:rsidRPr="7B936687">
              <w:rPr>
                <w:i/>
                <w:iCs/>
                <w:sz w:val="20"/>
                <w:szCs w:val="20"/>
              </w:rPr>
              <w:t>zawierające</w:t>
            </w:r>
            <w:r w:rsidR="3D88C7AD" w:rsidRPr="7B936687">
              <w:rPr>
                <w:i/>
                <w:iCs/>
                <w:sz w:val="20"/>
                <w:szCs w:val="20"/>
              </w:rPr>
              <w:t xml:space="preserve"> m.</w:t>
            </w:r>
            <w:r w:rsidR="44E0424F"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3D88C7AD" w:rsidRPr="7B936687">
              <w:rPr>
                <w:i/>
                <w:iCs/>
                <w:sz w:val="20"/>
                <w:szCs w:val="20"/>
              </w:rPr>
              <w:t>in..</w:t>
            </w:r>
            <w:r w:rsidR="46ADECD0" w:rsidRPr="7B936687">
              <w:rPr>
                <w:i/>
                <w:iCs/>
                <w:sz w:val="20"/>
                <w:szCs w:val="20"/>
              </w:rPr>
              <w:t>:</w:t>
            </w:r>
          </w:p>
          <w:p w14:paraId="222C7B71" w14:textId="02F5CA7D" w:rsidR="00E52ECF" w:rsidRPr="0048396B" w:rsidDel="004278AA" w:rsidRDefault="54FD7C2B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obliczenia, na podstawie których Wnioskodawca w Załączniku </w:t>
            </w:r>
            <w:r w:rsidR="5C095CF5" w:rsidRPr="0ACA543E">
              <w:rPr>
                <w:i/>
                <w:iCs/>
                <w:sz w:val="20"/>
                <w:szCs w:val="20"/>
              </w:rPr>
              <w:t>3.2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</w:t>
            </w:r>
            <w:r w:rsidR="1FB5FE6D" w:rsidRPr="0ACA543E">
              <w:rPr>
                <w:i/>
                <w:iCs/>
                <w:sz w:val="20"/>
                <w:szCs w:val="20"/>
              </w:rPr>
              <w:t>dokumentu</w:t>
            </w:r>
            <w:r w:rsidRPr="0ACA543E">
              <w:rPr>
                <w:i/>
                <w:iCs/>
                <w:sz w:val="20"/>
                <w:szCs w:val="20"/>
              </w:rPr>
              <w:t>,</w:t>
            </w:r>
            <w:r w:rsidR="1D993E85" w:rsidRPr="0ACA543E">
              <w:rPr>
                <w:i/>
                <w:iCs/>
                <w:sz w:val="20"/>
                <w:szCs w:val="20"/>
              </w:rPr>
              <w:t xml:space="preserve"> wpisał</w:t>
            </w:r>
            <w:r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32254CFB" w:rsidRPr="0ACA543E">
              <w:rPr>
                <w:i/>
                <w:iCs/>
                <w:sz w:val="20"/>
                <w:szCs w:val="20"/>
              </w:rPr>
              <w:t>wilgotność względną</w:t>
            </w:r>
            <w:r w:rsidRPr="0ACA543E">
              <w:rPr>
                <w:i/>
                <w:iCs/>
                <w:sz w:val="20"/>
                <w:szCs w:val="20"/>
              </w:rPr>
              <w:t xml:space="preserve"> powietrza</w:t>
            </w:r>
            <w:r w:rsidR="0840F757" w:rsidRPr="0ACA543E">
              <w:rPr>
                <w:i/>
                <w:iCs/>
                <w:sz w:val="20"/>
                <w:szCs w:val="20"/>
              </w:rPr>
              <w:t xml:space="preserve"> nawiewanego</w:t>
            </w:r>
            <w:r w:rsidRPr="0ACA543E">
              <w:rPr>
                <w:i/>
                <w:iCs/>
                <w:sz w:val="20"/>
                <w:szCs w:val="20"/>
              </w:rPr>
              <w:t xml:space="preserve"> za układem odzysku ciepła,</w:t>
            </w:r>
          </w:p>
          <w:p w14:paraId="2D9148D4" w14:textId="7D8DBBFA" w:rsidR="00E52ECF" w:rsidRPr="0048396B" w:rsidDel="004278AA" w:rsidRDefault="483131F6" w:rsidP="7E86D6DD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7E86D6DD">
              <w:rPr>
                <w:i/>
                <w:iCs/>
                <w:sz w:val="20"/>
                <w:szCs w:val="20"/>
              </w:rPr>
              <w:t xml:space="preserve">rodzaj i wymiary zastosowanego układu do odzysku </w:t>
            </w:r>
            <w:del w:id="18" w:author="Autor">
              <w:r w:rsidRPr="7E86D6DD" w:rsidDel="75D601DF">
                <w:rPr>
                  <w:i/>
                  <w:iCs/>
                  <w:sz w:val="20"/>
                  <w:szCs w:val="20"/>
                </w:rPr>
                <w:delText>ciepła</w:delText>
              </w:r>
            </w:del>
            <w:ins w:id="19" w:author="Autor">
              <w:r w:rsidR="3C310F27" w:rsidRPr="7E86D6DD">
                <w:rPr>
                  <w:i/>
                  <w:iCs/>
                  <w:sz w:val="20"/>
                  <w:szCs w:val="20"/>
                </w:rPr>
                <w:t>wilgoci</w:t>
              </w:r>
            </w:ins>
            <w:r w:rsidR="75D601DF" w:rsidRPr="7E86D6DD">
              <w:rPr>
                <w:i/>
                <w:iCs/>
                <w:sz w:val="20"/>
                <w:szCs w:val="20"/>
              </w:rPr>
              <w:t>,</w:t>
            </w:r>
          </w:p>
          <w:p w14:paraId="500BCBE5" w14:textId="1A50A2FA" w:rsidR="00E52ECF" w:rsidRPr="0048396B" w:rsidDel="004278AA" w:rsidRDefault="03E1C6D1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</w:t>
            </w:r>
            <w:r w:rsidR="36670F20" w:rsidRPr="0ACA543E">
              <w:rPr>
                <w:i/>
                <w:iCs/>
                <w:sz w:val="20"/>
                <w:szCs w:val="20"/>
              </w:rPr>
              <w:t>ałożenia obliczeniowe</w:t>
            </w:r>
            <w:r w:rsidR="17D8F52A" w:rsidRPr="0ACA543E">
              <w:rPr>
                <w:i/>
                <w:iCs/>
                <w:sz w:val="20"/>
                <w:szCs w:val="20"/>
              </w:rPr>
              <w:t>,</w:t>
            </w:r>
            <w:r w:rsidR="56FE8DBC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08BCABB0" w14:textId="044FF128" w:rsidR="00E52ECF" w:rsidRPr="0048396B" w:rsidDel="004278AA" w:rsidRDefault="36670F20" w:rsidP="7E86D6DD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7E86D6DD">
              <w:rPr>
                <w:i/>
                <w:iCs/>
                <w:sz w:val="20"/>
                <w:szCs w:val="20"/>
              </w:rPr>
              <w:t xml:space="preserve">obliczenia </w:t>
            </w:r>
            <w:del w:id="20" w:author="Autor">
              <w:r w:rsidRPr="7E86D6DD" w:rsidDel="36670F20">
                <w:rPr>
                  <w:i/>
                  <w:iCs/>
                  <w:sz w:val="20"/>
                  <w:szCs w:val="20"/>
                </w:rPr>
                <w:delText>Odzysku wilgoci</w:delText>
              </w:r>
              <w:r w:rsidRPr="7E86D6DD" w:rsidDel="053D7A8A">
                <w:rPr>
                  <w:i/>
                  <w:iCs/>
                  <w:sz w:val="20"/>
                  <w:szCs w:val="20"/>
                </w:rPr>
                <w:delText xml:space="preserve"> </w:delText>
              </w:r>
            </w:del>
            <w:ins w:id="21" w:author="Autor">
              <w:r w:rsidR="59ADEEA6" w:rsidRPr="7E86D6DD">
                <w:rPr>
                  <w:i/>
                  <w:iCs/>
                  <w:sz w:val="20"/>
                  <w:szCs w:val="20"/>
                </w:rPr>
                <w:t xml:space="preserve">Wilgotności powietrza nawiewanego </w:t>
              </w:r>
            </w:ins>
            <w:r w:rsidR="6BA1CE15" w:rsidRPr="7E86D6DD">
              <w:rPr>
                <w:i/>
                <w:iCs/>
                <w:sz w:val="20"/>
                <w:szCs w:val="20"/>
              </w:rPr>
              <w:t>wykonane</w:t>
            </w:r>
            <w:r w:rsidR="053D7A8A" w:rsidRPr="7E86D6DD">
              <w:rPr>
                <w:i/>
                <w:iCs/>
                <w:sz w:val="20"/>
                <w:szCs w:val="20"/>
              </w:rPr>
              <w:t xml:space="preserve"> w Załączniku 3.2 do niniejszego </w:t>
            </w:r>
            <w:r w:rsidR="752629C5" w:rsidRPr="7E86D6DD">
              <w:rPr>
                <w:i/>
                <w:iCs/>
                <w:sz w:val="20"/>
                <w:szCs w:val="20"/>
              </w:rPr>
              <w:t>dokumentu.</w:t>
            </w:r>
          </w:p>
        </w:tc>
      </w:tr>
    </w:tbl>
    <w:p w14:paraId="1F67AB29" w14:textId="77777777" w:rsidR="00FA30F0" w:rsidRDefault="00FA30F0" w:rsidP="00DA2E27">
      <w:pPr>
        <w:rPr>
          <w:i/>
          <w:iCs/>
          <w:color w:val="44546A" w:themeColor="text2"/>
          <w:sz w:val="18"/>
          <w:szCs w:val="18"/>
        </w:rPr>
      </w:pPr>
    </w:p>
    <w:p w14:paraId="3B05096C" w14:textId="3BCF6BCF" w:rsidR="00DA2E27" w:rsidRDefault="00943012" w:rsidP="00DA2E27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E.6</w:t>
      </w:r>
      <w:r w:rsidR="00DA2E27"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A2E27">
        <w:rPr>
          <w:i/>
          <w:iCs/>
          <w:color w:val="44546A" w:themeColor="text2"/>
          <w:sz w:val="18"/>
          <w:szCs w:val="18"/>
        </w:rPr>
        <w:t xml:space="preserve"> nr 7</w:t>
      </w:r>
      <w:r>
        <w:rPr>
          <w:i/>
          <w:iCs/>
          <w:color w:val="44546A" w:themeColor="text2"/>
          <w:sz w:val="18"/>
          <w:szCs w:val="18"/>
        </w:rPr>
        <w:t>.6</w:t>
      </w:r>
      <w:r w:rsidR="00DA2E27">
        <w:rPr>
          <w:i/>
          <w:iCs/>
          <w:color w:val="44546A" w:themeColor="text2"/>
          <w:sz w:val="18"/>
          <w:szCs w:val="18"/>
        </w:rPr>
        <w:t xml:space="preserve"> „</w:t>
      </w:r>
      <w:r w:rsidR="00DA2E27" w:rsidRPr="00DA2E27">
        <w:rPr>
          <w:i/>
          <w:iCs/>
          <w:color w:val="44546A" w:themeColor="text2"/>
          <w:sz w:val="18"/>
          <w:szCs w:val="18"/>
        </w:rPr>
        <w:t>Zużycie energii elektrycznej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DA2E27" w:rsidRPr="00384B67" w:rsidDel="004278AA" w14:paraId="077458A2" w14:textId="77777777" w:rsidTr="0ACA543E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4B474023" w14:textId="48457822" w:rsidR="00DA2E27" w:rsidRDefault="00DA2E27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DA2E27">
              <w:rPr>
                <w:b/>
                <w:bCs/>
                <w:sz w:val="20"/>
                <w:szCs w:val="20"/>
              </w:rPr>
              <w:t>Zużycie energii elektrycznej</w:t>
            </w:r>
          </w:p>
        </w:tc>
      </w:tr>
      <w:tr w:rsidR="00DA2E27" w:rsidRPr="00384B67" w:rsidDel="004278AA" w14:paraId="355293FF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1578F122" w14:textId="77777777" w:rsidR="00DA2E27" w:rsidRDefault="00DA2E27" w:rsidP="00871DD6">
            <w:pPr>
              <w:rPr>
                <w:i/>
                <w:color w:val="44546A" w:themeColor="text2"/>
                <w:sz w:val="18"/>
              </w:rPr>
            </w:pPr>
          </w:p>
          <w:p w14:paraId="5BC75441" w14:textId="7B896553" w:rsidR="00DA2E27" w:rsidRDefault="313B51D8" w:rsidP="00871DD6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Wymagania Konkursowego </w:t>
            </w:r>
            <w:r w:rsidRPr="0ACA543E">
              <w:rPr>
                <w:sz w:val="20"/>
                <w:szCs w:val="20"/>
                <w:u w:val="single"/>
              </w:rPr>
              <w:t>Zużycie energii elektrycznej</w:t>
            </w:r>
            <w:r w:rsidRPr="0ACA543E">
              <w:rPr>
                <w:sz w:val="20"/>
                <w:szCs w:val="20"/>
              </w:rPr>
              <w:t>, zgodnie z metodologią określoną</w:t>
            </w:r>
            <w:r w:rsidR="7AB29350" w:rsidRPr="0ACA543E">
              <w:rPr>
                <w:sz w:val="20"/>
                <w:szCs w:val="20"/>
              </w:rPr>
              <w:t xml:space="preserve"> w</w:t>
            </w:r>
            <w:r w:rsidRPr="0ACA543E">
              <w:rPr>
                <w:sz w:val="20"/>
                <w:szCs w:val="20"/>
              </w:rPr>
              <w:t xml:space="preserve"> </w:t>
            </w:r>
            <w:r w:rsidR="4AC5A4AC" w:rsidRPr="0ACA543E">
              <w:rPr>
                <w:sz w:val="20"/>
                <w:szCs w:val="20"/>
              </w:rPr>
              <w:t>pkt 7.6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285FAAD9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50FB8835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parametr Zużycie energii elektrycznej. Wnioskodawca 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</w:p>
          <w:p w14:paraId="26D16446" w14:textId="77777777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08F83694" w14:textId="610112F7" w:rsidR="00DA2E27" w:rsidRPr="00384B67" w:rsidRDefault="09F5E50B" w:rsidP="00720E3C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720E3C">
              <w:rPr>
                <w:sz w:val="20"/>
                <w:szCs w:val="20"/>
              </w:rPr>
              <w:t> </w:t>
            </w:r>
            <w:r w:rsidR="710E11DE" w:rsidRPr="00720E3C">
              <w:rPr>
                <w:sz w:val="20"/>
                <w:szCs w:val="20"/>
              </w:rPr>
              <w:t xml:space="preserve">zakładka “7.6”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7B2F2EC4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DA2E27" w:rsidRPr="00384B67" w:rsidDel="004278AA" w14:paraId="18EDC016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3C047B5F" w14:textId="749F0B15" w:rsidR="00DA2E27" w:rsidRPr="008A7255" w:rsidRDefault="00DA2E27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12FDCE45" w14:textId="77777777" w:rsidR="00DA2E27" w:rsidRPr="00C73907" w:rsidDel="00DC1E78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2DDEEFFB" w14:textId="77777777" w:rsidR="00DA2E27" w:rsidRPr="00384B67" w:rsidDel="004278AA" w:rsidRDefault="00DA2E27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5CA92B86" w14:textId="77777777" w:rsidR="00DA2E27" w:rsidRPr="00D228C1" w:rsidRDefault="00DA2E27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60F7AE7C" w14:textId="77777777" w:rsidR="00DA2E27" w:rsidRPr="00384B67" w:rsidDel="004278AA" w:rsidRDefault="00DA2E27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A2E27" w:rsidRPr="00384B67" w:rsidDel="004278AA" w14:paraId="455C0A7B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3EEDB30" w14:textId="312BA5EE" w:rsidR="00DA2E27" w:rsidRPr="00E52ECF" w:rsidRDefault="00DA2E27" w:rsidP="0094301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</w:t>
            </w:r>
            <w:r w:rsidR="00943012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2D5BC06B" w14:textId="681357F4" w:rsidR="00DA2E27" w:rsidRPr="00C73907" w:rsidRDefault="00DA2E27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DA2E2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Zużycie energii elektrycznej</w:t>
            </w:r>
          </w:p>
        </w:tc>
        <w:tc>
          <w:tcPr>
            <w:tcW w:w="2121" w:type="dxa"/>
            <w:vAlign w:val="center"/>
          </w:tcPr>
          <w:p w14:paraId="33F185A4" w14:textId="77777777" w:rsidR="00DA2E27" w:rsidRPr="008A7255" w:rsidDel="004278AA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3A0A3F7" w14:textId="764E8804" w:rsidR="00DA2E27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r w:rsidRPr="7B936687">
              <w:rPr>
                <w:sz w:val="20"/>
                <w:szCs w:val="20"/>
              </w:rPr>
              <w:t>Wh</w:t>
            </w:r>
          </w:p>
        </w:tc>
        <w:tc>
          <w:tcPr>
            <w:tcW w:w="3119" w:type="dxa"/>
          </w:tcPr>
          <w:p w14:paraId="54BF2E32" w14:textId="77777777" w:rsidR="00DA2E27" w:rsidRPr="008A7255" w:rsidDel="004278AA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A2E27" w:rsidRPr="00384B67" w:rsidDel="004278AA" w14:paraId="6B3C59FC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770AF41C" w14:textId="37D1B38E" w:rsidR="00DA2E27" w:rsidRDefault="00DA2E27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uzasadnienie spełnienia Wymagania Konkursowego, zawierające</w:t>
            </w:r>
            <w:r w:rsidR="7F1D2C47" w:rsidRPr="7B936687">
              <w:rPr>
                <w:i/>
                <w:iCs/>
                <w:sz w:val="20"/>
                <w:szCs w:val="20"/>
              </w:rPr>
              <w:t xml:space="preserve"> m.in..</w:t>
            </w:r>
            <w:r w:rsidRPr="7B936687">
              <w:rPr>
                <w:i/>
                <w:iCs/>
                <w:sz w:val="20"/>
                <w:szCs w:val="20"/>
              </w:rPr>
              <w:t>:</w:t>
            </w:r>
          </w:p>
          <w:p w14:paraId="41BB2001" w14:textId="01418AA4" w:rsidR="00DA2E27" w:rsidRPr="0048396B" w:rsidDel="004278AA" w:rsidRDefault="53A9601B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zasadę działania systemu antyzamrożeniowego układu odzysku ciepła dla </w:t>
            </w:r>
            <w:r w:rsidR="750E4687" w:rsidRPr="0ACA543E">
              <w:rPr>
                <w:i/>
                <w:iCs/>
                <w:sz w:val="20"/>
                <w:szCs w:val="20"/>
              </w:rPr>
              <w:t>temperatury</w:t>
            </w:r>
            <w:r w:rsidRPr="0ACA543E">
              <w:rPr>
                <w:i/>
                <w:iCs/>
                <w:sz w:val="20"/>
                <w:szCs w:val="20"/>
              </w:rPr>
              <w:t xml:space="preserve"> powietrza zewnętrznego</w:t>
            </w:r>
            <w:r w:rsidR="59D56C90" w:rsidRPr="0ACA543E">
              <w:rPr>
                <w:i/>
                <w:iCs/>
                <w:sz w:val="20"/>
                <w:szCs w:val="20"/>
              </w:rPr>
              <w:t xml:space="preserve"> oddzielnie dla</w:t>
            </w:r>
            <w:r w:rsidRPr="0ACA543E">
              <w:rPr>
                <w:i/>
                <w:iCs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θ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21,-15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=-15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perscript"/>
              </w:rPr>
              <w:t>o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 oraz θ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21,-7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=-7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perscript"/>
              </w:rPr>
              <w:t>o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</w:t>
            </w:r>
            <w:r w:rsidR="05C769F1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63DF9F53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5D6EC355" w14:textId="544D3D56" w:rsidR="00DA2E27" w:rsidRPr="00D92522" w:rsidDel="004278AA" w:rsidRDefault="5A0FF67F" w:rsidP="0ACA543E">
            <w:pPr>
              <w:pStyle w:val="Akapitzlist"/>
              <w:numPr>
                <w:ilvl w:val="0"/>
                <w:numId w:val="21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</w:t>
            </w:r>
            <w:r w:rsidR="200A237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bliczenia mocy cieplnej lub chłodniczej niezbędnej do przeprowadzenia pomiarów od 1 do 9</w:t>
            </w:r>
            <w:r w:rsidR="2302615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2302615B" w:rsidRPr="00D9252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opisanych w Tabeli 1 Załącznika 3.1 rozdział „Zużycie energii elektrycznej. Metoda obliczeń.” do niniejszego dokumentu,</w:t>
            </w:r>
            <w:r w:rsidR="200A237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4B236B1F" w14:textId="02671FCD" w:rsidR="00DA2E27" w:rsidRPr="00D92522" w:rsidDel="004278AA" w:rsidRDefault="0081D577" w:rsidP="0ACA543E">
            <w:pPr>
              <w:pStyle w:val="Akapitzlist"/>
              <w:numPr>
                <w:ilvl w:val="0"/>
                <w:numId w:val="21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</w:t>
            </w:r>
            <w:r w:rsidR="200A237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bliczenia zużycia energii elektrycznej niezbędnej do przeprowadzenia pomiarów od 1 do 9</w:t>
            </w:r>
            <w:r w:rsidR="5B40B028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5B40B028" w:rsidRPr="00D9252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opisanych w Tabeli 1 Załącznika 3.1 rozdział „Zużycie energii elektrycznej. Metoda obliczeń.” do niniejszego dokumentu.</w:t>
            </w:r>
          </w:p>
          <w:p w14:paraId="2F55F45F" w14:textId="3262A417" w:rsidR="00DA2E27" w:rsidRPr="00D92522" w:rsidDel="004278AA" w:rsidRDefault="79DF4AF2" w:rsidP="0ACA543E">
            <w:pPr>
              <w:pStyle w:val="Akapitzlist"/>
              <w:numPr>
                <w:ilvl w:val="0"/>
                <w:numId w:val="21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założenia obliczeń, </w:t>
            </w:r>
            <w:r w:rsidR="4B65259F" w:rsidRPr="00D9252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które przyjęto do wykonania obliczeń wykonanych w Załączniku 3.2 do niniejszego dokumentu,</w:t>
            </w:r>
          </w:p>
          <w:p w14:paraId="17BA903E" w14:textId="53F5A74F" w:rsidR="00DA2E27" w:rsidRPr="0048396B" w:rsidDel="004278AA" w:rsidRDefault="79DF4AF2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obliczenia Zużycia energii elektrycznej </w:t>
            </w:r>
            <w:r w:rsidR="7411B177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wykonane</w:t>
            </w:r>
            <w:r w:rsidRPr="00D9252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Załączniku 3.2 do niniejszego dokumentu.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674CD714" w14:textId="77777777" w:rsidR="00FA30F0" w:rsidRDefault="00FA30F0" w:rsidP="00943012">
      <w:pPr>
        <w:rPr>
          <w:i/>
          <w:iCs/>
          <w:color w:val="44546A" w:themeColor="text2"/>
          <w:sz w:val="18"/>
          <w:szCs w:val="18"/>
        </w:rPr>
      </w:pPr>
    </w:p>
    <w:p w14:paraId="70700A4F" w14:textId="488311C0" w:rsidR="00943012" w:rsidRDefault="00943012" w:rsidP="00943012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7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>
        <w:rPr>
          <w:i/>
          <w:iCs/>
          <w:color w:val="44546A" w:themeColor="text2"/>
          <w:sz w:val="18"/>
          <w:szCs w:val="18"/>
        </w:rPr>
        <w:t xml:space="preserve"> nr 7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 w:rsidR="6CE33962" w:rsidRPr="1AC0F354">
        <w:rPr>
          <w:i/>
          <w:iCs/>
          <w:color w:val="44546A" w:themeColor="text2"/>
          <w:sz w:val="18"/>
          <w:szCs w:val="18"/>
        </w:rPr>
        <w:t>7</w:t>
      </w:r>
      <w:r>
        <w:rPr>
          <w:i/>
          <w:iCs/>
          <w:color w:val="44546A" w:themeColor="text2"/>
          <w:sz w:val="18"/>
          <w:szCs w:val="18"/>
        </w:rPr>
        <w:t xml:space="preserve"> „</w:t>
      </w:r>
      <w:r w:rsidRPr="00943012">
        <w:rPr>
          <w:i/>
          <w:iCs/>
          <w:color w:val="44546A" w:themeColor="text2"/>
          <w:sz w:val="18"/>
          <w:szCs w:val="18"/>
        </w:rPr>
        <w:t>Hałas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943012" w:rsidRPr="00384B67" w:rsidDel="004278AA" w14:paraId="18DD0176" w14:textId="77777777" w:rsidTr="0ACA543E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15487C80" w14:textId="23A45168" w:rsidR="00943012" w:rsidRDefault="00943012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43012">
              <w:rPr>
                <w:b/>
                <w:bCs/>
                <w:sz w:val="20"/>
                <w:szCs w:val="20"/>
              </w:rPr>
              <w:t>Hałas</w:t>
            </w:r>
          </w:p>
        </w:tc>
      </w:tr>
      <w:tr w:rsidR="00943012" w:rsidRPr="00384B67" w:rsidDel="004278AA" w14:paraId="380FC99C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718DBFDD" w14:textId="77777777" w:rsidR="00943012" w:rsidRDefault="00943012" w:rsidP="00871DD6">
            <w:pPr>
              <w:rPr>
                <w:i/>
                <w:color w:val="44546A" w:themeColor="text2"/>
                <w:sz w:val="18"/>
              </w:rPr>
            </w:pPr>
          </w:p>
          <w:p w14:paraId="660683BC" w14:textId="5A6E630E" w:rsidR="00943012" w:rsidRDefault="2A88531F" w:rsidP="00871DD6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Wymagania Konkursowego </w:t>
            </w:r>
            <w:r w:rsidRPr="0ACA543E">
              <w:rPr>
                <w:sz w:val="20"/>
                <w:szCs w:val="20"/>
                <w:u w:val="single"/>
              </w:rPr>
              <w:t>Hałas</w:t>
            </w:r>
            <w:r w:rsidRPr="0ACA543E">
              <w:rPr>
                <w:sz w:val="20"/>
                <w:szCs w:val="20"/>
              </w:rPr>
              <w:t>, zgodnie z metodologią określoną w</w:t>
            </w:r>
            <w:r w:rsidR="5325180D" w:rsidRPr="0ACA543E">
              <w:rPr>
                <w:sz w:val="20"/>
                <w:szCs w:val="20"/>
              </w:rPr>
              <w:t xml:space="preserve"> pkt. 7.7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4425E7CA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747C5BF2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parametr Hałas. Wnioskodawca 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</w:p>
          <w:p w14:paraId="4EF0E36C" w14:textId="5E63FC19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22F8A647" w14:textId="57DAFF34" w:rsidR="00720E3C" w:rsidRDefault="09F5E50B" w:rsidP="0ACA543E">
            <w:pPr>
              <w:jc w:val="both"/>
              <w:rPr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7B936687">
              <w:rPr>
                <w:sz w:val="20"/>
                <w:szCs w:val="20"/>
              </w:rPr>
              <w:t>3.2</w:t>
            </w:r>
            <w:r w:rsidRPr="7B936687">
              <w:rPr>
                <w:sz w:val="20"/>
                <w:szCs w:val="20"/>
              </w:rPr>
              <w:t> </w:t>
            </w:r>
            <w:r w:rsidR="03ABA047" w:rsidRPr="7B936687">
              <w:rPr>
                <w:sz w:val="20"/>
                <w:szCs w:val="20"/>
              </w:rPr>
              <w:t xml:space="preserve">zakładka “7.7”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1B8C96D9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5111B0CA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0B63B04" w14:textId="77777777" w:rsidR="00943012" w:rsidRPr="008A7255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lastRenderedPageBreak/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A02DE05" w14:textId="77777777" w:rsidR="00943012" w:rsidRPr="00C73907" w:rsidDel="00DC1E78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5B0C504A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2710512" w14:textId="77777777" w:rsidR="00943012" w:rsidRPr="00D228C1" w:rsidRDefault="00943012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44DC4361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4EB79D53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EB809FA" w14:textId="64BE5517" w:rsidR="00943012" w:rsidRPr="00E52ECF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7.7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6563986E" w14:textId="277B2F43" w:rsidR="00943012" w:rsidRPr="00C73907" w:rsidRDefault="00943012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94301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Hałas</w:t>
            </w:r>
          </w:p>
        </w:tc>
        <w:tc>
          <w:tcPr>
            <w:tcW w:w="2121" w:type="dxa"/>
            <w:vAlign w:val="center"/>
          </w:tcPr>
          <w:p w14:paraId="38DBA148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CC72185" w14:textId="3D95D91E" w:rsidR="00943012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dB</w:t>
            </w:r>
          </w:p>
        </w:tc>
        <w:tc>
          <w:tcPr>
            <w:tcW w:w="3119" w:type="dxa"/>
          </w:tcPr>
          <w:p w14:paraId="5E5DC767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3012" w:rsidRPr="00384B67" w:rsidDel="004278AA" w14:paraId="250E9993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751B49FF" w14:textId="6A25BB00" w:rsidR="00943012" w:rsidRDefault="00943012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uzasadnienie spełnienia Wymagania Konkursowego, zawierające</w:t>
            </w:r>
            <w:r w:rsidR="0668845E" w:rsidRPr="7B936687">
              <w:rPr>
                <w:i/>
                <w:iCs/>
                <w:sz w:val="20"/>
                <w:szCs w:val="20"/>
              </w:rPr>
              <w:t xml:space="preserve"> m.in..</w:t>
            </w:r>
            <w:r w:rsidRPr="7B936687">
              <w:rPr>
                <w:i/>
                <w:iCs/>
                <w:sz w:val="20"/>
                <w:szCs w:val="20"/>
              </w:rPr>
              <w:t>:</w:t>
            </w:r>
          </w:p>
          <w:p w14:paraId="48FFD8D9" w14:textId="3B884534" w:rsidR="00943012" w:rsidRPr="0048396B" w:rsidDel="004278AA" w:rsidRDefault="5122559C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opis w jaki sposób Wykonawca ma zamiar zrealizować tłumienie hałasu z obudowy Centrali wentylacyjnej</w:t>
            </w:r>
            <w:r w:rsidR="14D1FEAD" w:rsidRPr="0ACA543E">
              <w:rPr>
                <w:i/>
                <w:iCs/>
                <w:sz w:val="20"/>
                <w:szCs w:val="20"/>
              </w:rPr>
              <w:t xml:space="preserve"> A</w:t>
            </w:r>
            <w:r w:rsidR="368428F3" w:rsidRPr="0ACA543E">
              <w:rPr>
                <w:i/>
                <w:iCs/>
                <w:sz w:val="20"/>
                <w:szCs w:val="20"/>
              </w:rPr>
              <w:t xml:space="preserve"> oraz</w:t>
            </w:r>
            <w:r w:rsidRPr="0ACA543E">
              <w:rPr>
                <w:i/>
                <w:iCs/>
                <w:sz w:val="20"/>
                <w:szCs w:val="20"/>
              </w:rPr>
              <w:t xml:space="preserve"> hałasu z instalacji nawiewnej i wywiewnej</w:t>
            </w:r>
            <w:r w:rsidR="0E1C819E" w:rsidRPr="0ACA543E">
              <w:rPr>
                <w:i/>
                <w:iCs/>
                <w:sz w:val="20"/>
                <w:szCs w:val="20"/>
              </w:rPr>
              <w:t>,</w:t>
            </w:r>
          </w:p>
          <w:p w14:paraId="62805BA0" w14:textId="78AB36DB" w:rsidR="00943012" w:rsidRPr="0048396B" w:rsidDel="004278AA" w:rsidRDefault="4D5624BB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</w:t>
            </w:r>
            <w:r w:rsidR="3CEA989D" w:rsidRPr="0ACA543E">
              <w:rPr>
                <w:i/>
                <w:iCs/>
                <w:sz w:val="20"/>
                <w:szCs w:val="20"/>
              </w:rPr>
              <w:t>,</w:t>
            </w:r>
            <w:r w:rsidR="669C1A33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32F2BB77" w14:textId="1450C58D" w:rsidR="00943012" w:rsidRPr="0048396B" w:rsidDel="004278AA" w:rsidRDefault="4D5624BB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Hałasu</w:t>
            </w:r>
            <w:r w:rsidR="7A0C7916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27E01A81" w:rsidRPr="0ACA543E">
              <w:rPr>
                <w:i/>
                <w:iCs/>
                <w:sz w:val="20"/>
                <w:szCs w:val="20"/>
              </w:rPr>
              <w:t>wykonane</w:t>
            </w:r>
            <w:r w:rsidR="7A0C7916" w:rsidRPr="0ACA543E">
              <w:rPr>
                <w:i/>
                <w:iCs/>
                <w:sz w:val="20"/>
                <w:szCs w:val="20"/>
              </w:rPr>
              <w:t xml:space="preserve"> w Załączniku 3.2 do niniejszego </w:t>
            </w:r>
            <w:r w:rsidR="7E55DFF2" w:rsidRPr="0ACA543E">
              <w:rPr>
                <w:i/>
                <w:iCs/>
                <w:sz w:val="20"/>
                <w:szCs w:val="20"/>
              </w:rPr>
              <w:t>dokumentu.</w:t>
            </w:r>
          </w:p>
        </w:tc>
      </w:tr>
    </w:tbl>
    <w:p w14:paraId="27F25BC3" w14:textId="66F2DE5C" w:rsidR="00943012" w:rsidRDefault="00943012" w:rsidP="70A62EBD">
      <w:pPr>
        <w:rPr>
          <w:i/>
          <w:iCs/>
          <w:color w:val="44546A" w:themeColor="text2"/>
          <w:sz w:val="18"/>
          <w:szCs w:val="18"/>
        </w:rPr>
      </w:pPr>
    </w:p>
    <w:p w14:paraId="0E496A3C" w14:textId="3389AFBE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4427CF76" w14:textId="6CC65485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0FA5511B" w14:textId="6E94BBD3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5AF6792C" w14:textId="7F659C98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783582C7" w14:textId="23E72382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754A0984" w14:textId="0B5EAC36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4A013A6E" w14:textId="4457B4B3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72408A5B" w14:textId="18EC62DD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41EBA644" w14:textId="3A44CA60" w:rsidR="00943012" w:rsidRDefault="00943012" w:rsidP="00943012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8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>
        <w:rPr>
          <w:i/>
          <w:iCs/>
          <w:color w:val="44546A" w:themeColor="text2"/>
          <w:sz w:val="18"/>
          <w:szCs w:val="18"/>
        </w:rPr>
        <w:t xml:space="preserve"> nr 7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>
        <w:rPr>
          <w:i/>
          <w:iCs/>
          <w:color w:val="44546A" w:themeColor="text2"/>
          <w:sz w:val="18"/>
          <w:szCs w:val="18"/>
        </w:rPr>
        <w:t>8 „</w:t>
      </w:r>
      <w:r w:rsidRPr="00943012">
        <w:rPr>
          <w:i/>
          <w:iCs/>
          <w:color w:val="44546A" w:themeColor="text2"/>
          <w:sz w:val="18"/>
          <w:szCs w:val="18"/>
        </w:rPr>
        <w:t>Ryzyko przeciągu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943012" w:rsidRPr="00384B67" w:rsidDel="004278AA" w14:paraId="74673477" w14:textId="77777777" w:rsidTr="0ACA543E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08565E2A" w14:textId="760D1100" w:rsidR="00943012" w:rsidRDefault="00943012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43012">
              <w:rPr>
                <w:b/>
                <w:bCs/>
                <w:sz w:val="20"/>
                <w:szCs w:val="20"/>
              </w:rPr>
              <w:t>Ryzyko przeciągu</w:t>
            </w:r>
          </w:p>
        </w:tc>
      </w:tr>
      <w:tr w:rsidR="00943012" w:rsidRPr="00384B67" w:rsidDel="004278AA" w14:paraId="2DC19BD3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3654B6D0" w14:textId="77777777" w:rsidR="00943012" w:rsidRDefault="00943012" w:rsidP="00871DD6">
            <w:pPr>
              <w:rPr>
                <w:i/>
                <w:color w:val="44546A" w:themeColor="text2"/>
                <w:sz w:val="18"/>
              </w:rPr>
            </w:pPr>
          </w:p>
          <w:p w14:paraId="6AF60D85" w14:textId="53C4D190" w:rsidR="00943012" w:rsidRDefault="2A88531F" w:rsidP="00871DD6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Wymagania Konkursowego </w:t>
            </w:r>
            <w:r w:rsidRPr="0ACA543E">
              <w:rPr>
                <w:sz w:val="20"/>
                <w:szCs w:val="20"/>
                <w:u w:val="single"/>
              </w:rPr>
              <w:t>Ryzyko przeciągu</w:t>
            </w:r>
            <w:r w:rsidRPr="0ACA543E">
              <w:rPr>
                <w:sz w:val="20"/>
                <w:szCs w:val="20"/>
              </w:rPr>
              <w:t xml:space="preserve">, zgodnie z metodologią określoną w </w:t>
            </w:r>
            <w:r w:rsidR="2D03EF0E" w:rsidRPr="0ACA543E">
              <w:rPr>
                <w:sz w:val="20"/>
                <w:szCs w:val="20"/>
              </w:rPr>
              <w:t xml:space="preserve">pkt. 7.8 </w:t>
            </w:r>
            <w:r w:rsidRPr="0ACA543E">
              <w:rPr>
                <w:sz w:val="20"/>
                <w:szCs w:val="20"/>
              </w:rPr>
              <w:t>Załącznik</w:t>
            </w:r>
            <w:r w:rsidR="247A7D7E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5C6869C0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parametr Ryzyko przeciągu. Wnioskodawca 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</w:p>
          <w:p w14:paraId="292B49F4" w14:textId="294F33B8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7C719DDA" w14:textId="5A1E6662" w:rsidR="00943012" w:rsidRPr="00384B67" w:rsidRDefault="09F5E50B" w:rsidP="00871DD6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7B936687">
              <w:rPr>
                <w:sz w:val="20"/>
                <w:szCs w:val="20"/>
              </w:rPr>
              <w:t>3.2</w:t>
            </w:r>
            <w:r w:rsidRPr="00720E3C">
              <w:rPr>
                <w:sz w:val="20"/>
                <w:szCs w:val="20"/>
              </w:rPr>
              <w:t> </w:t>
            </w:r>
            <w:r w:rsidR="36534E5D" w:rsidRPr="00720E3C">
              <w:rPr>
                <w:sz w:val="20"/>
                <w:szCs w:val="20"/>
              </w:rPr>
              <w:t xml:space="preserve">zakładka “7.8”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4121A6D2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23B736DC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7783A938" w14:textId="77777777" w:rsidR="00943012" w:rsidRPr="008A7255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10FFB2B2" w14:textId="77777777" w:rsidR="00943012" w:rsidRPr="00C73907" w:rsidDel="00DC1E78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3C771920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400BBEE3" w14:textId="77777777" w:rsidR="00943012" w:rsidRPr="00D228C1" w:rsidRDefault="00943012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1DA6D146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74876755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6C053E3" w14:textId="49FE73B6" w:rsidR="00943012" w:rsidRPr="00E52ECF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7.8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5B5F0D9F" w14:textId="51FCFB5F" w:rsidR="00943012" w:rsidRPr="00C73907" w:rsidRDefault="00943012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94301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Ryzyko przeciągu</w:t>
            </w:r>
          </w:p>
        </w:tc>
        <w:tc>
          <w:tcPr>
            <w:tcW w:w="2121" w:type="dxa"/>
            <w:vAlign w:val="center"/>
          </w:tcPr>
          <w:p w14:paraId="689A64A7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61436FC" w14:textId="645AE6FE" w:rsidR="00943012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3119" w:type="dxa"/>
          </w:tcPr>
          <w:p w14:paraId="508E0CA1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3012" w:rsidRPr="00384B67" w:rsidDel="004278AA" w14:paraId="5C2D8923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099428D6" w14:textId="77777777" w:rsidR="00943012" w:rsidRDefault="00943012" w:rsidP="00871DD6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uzasadnienie spełnienia Wymagania Konkursowego, zawierające:</w:t>
            </w:r>
          </w:p>
          <w:p w14:paraId="7DD7CE37" w14:textId="5B77AF7E" w:rsidR="00943012" w:rsidRPr="0048396B" w:rsidDel="004278AA" w:rsidRDefault="7EB0D822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opis w jaki sposób Wykonawca ma zamiar zrealizować </w:t>
            </w:r>
            <w:r w:rsidR="61EC9C21" w:rsidRPr="0ACA543E">
              <w:rPr>
                <w:i/>
                <w:iCs/>
                <w:sz w:val="20"/>
                <w:szCs w:val="20"/>
              </w:rPr>
              <w:t>dystrybucję powietrza w Sali lekcyjnej</w:t>
            </w:r>
            <w:r w:rsidRPr="0ACA543E">
              <w:rPr>
                <w:i/>
                <w:iCs/>
                <w:sz w:val="20"/>
                <w:szCs w:val="20"/>
              </w:rPr>
              <w:t xml:space="preserve">, z podaniem parametrów </w:t>
            </w:r>
            <w:r w:rsidR="6547FE0A" w:rsidRPr="0ACA543E">
              <w:rPr>
                <w:i/>
                <w:iCs/>
                <w:sz w:val="20"/>
                <w:szCs w:val="20"/>
              </w:rPr>
              <w:t>wpływających</w:t>
            </w:r>
            <w:r w:rsidRPr="0ACA543E">
              <w:rPr>
                <w:i/>
                <w:iCs/>
                <w:sz w:val="20"/>
                <w:szCs w:val="20"/>
              </w:rPr>
              <w:t xml:space="preserve"> na mieszanie się strugi powietrza</w:t>
            </w:r>
            <w:r w:rsidR="55D444EE" w:rsidRPr="0ACA543E">
              <w:rPr>
                <w:i/>
                <w:iCs/>
                <w:sz w:val="20"/>
                <w:szCs w:val="20"/>
              </w:rPr>
              <w:t>,</w:t>
            </w:r>
          </w:p>
          <w:p w14:paraId="60F6CAFD" w14:textId="1C0A6F86" w:rsidR="00943012" w:rsidRPr="0048396B" w:rsidDel="004278AA" w:rsidRDefault="713F80B5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</w:t>
            </w:r>
            <w:r w:rsidR="55D444EE" w:rsidRPr="0ACA543E">
              <w:rPr>
                <w:i/>
                <w:iCs/>
                <w:sz w:val="20"/>
                <w:szCs w:val="20"/>
              </w:rPr>
              <w:t>ałożenia obliczeniowe</w:t>
            </w:r>
            <w:r w:rsidR="2A3686C0" w:rsidRPr="0ACA543E">
              <w:rPr>
                <w:i/>
                <w:iCs/>
                <w:sz w:val="20"/>
                <w:szCs w:val="20"/>
              </w:rPr>
              <w:t>,</w:t>
            </w:r>
            <w:r w:rsidR="3F3365EF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13EF3E16" w14:textId="19945835" w:rsidR="00943012" w:rsidRPr="0048396B" w:rsidDel="004278AA" w:rsidRDefault="55D444EE" w:rsidP="0ACA543E">
            <w:pPr>
              <w:pStyle w:val="Akapitzlist"/>
              <w:numPr>
                <w:ilvl w:val="0"/>
                <w:numId w:val="21"/>
              </w:num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Ryzyka przeciągu</w:t>
            </w:r>
            <w:r w:rsidR="7554BD5E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79DDE57D" w:rsidRPr="0ACA543E">
              <w:rPr>
                <w:i/>
                <w:iCs/>
                <w:sz w:val="20"/>
                <w:szCs w:val="20"/>
              </w:rPr>
              <w:t>wykonane</w:t>
            </w:r>
            <w:r w:rsidR="7554BD5E" w:rsidRPr="0ACA543E">
              <w:rPr>
                <w:i/>
                <w:iCs/>
                <w:sz w:val="20"/>
                <w:szCs w:val="20"/>
              </w:rPr>
              <w:t xml:space="preserve"> w Załączniku 3.2 do niniejszego dokumentu</w:t>
            </w:r>
            <w:r w:rsidRPr="0ACA543E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3712FEFB" w14:textId="77777777" w:rsidR="00943012" w:rsidRDefault="00943012" w:rsidP="70A62EBD">
      <w:pPr>
        <w:rPr>
          <w:i/>
          <w:iCs/>
          <w:color w:val="44546A" w:themeColor="text2"/>
          <w:sz w:val="18"/>
          <w:szCs w:val="18"/>
        </w:rPr>
      </w:pPr>
    </w:p>
    <w:p w14:paraId="1241DC9A" w14:textId="301EC73D" w:rsidR="00720E3C" w:rsidRDefault="00720E3C" w:rsidP="00720E3C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lastRenderedPageBreak/>
        <w:t>Tabela E.</w:t>
      </w:r>
      <w:r>
        <w:rPr>
          <w:i/>
          <w:iCs/>
          <w:color w:val="44546A" w:themeColor="text2"/>
          <w:sz w:val="18"/>
          <w:szCs w:val="18"/>
        </w:rPr>
        <w:t>9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>
        <w:rPr>
          <w:i/>
          <w:iCs/>
          <w:color w:val="44546A" w:themeColor="text2"/>
          <w:sz w:val="18"/>
          <w:szCs w:val="18"/>
        </w:rPr>
        <w:t xml:space="preserve"> nr 7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>
        <w:rPr>
          <w:i/>
          <w:iCs/>
          <w:color w:val="44546A" w:themeColor="text2"/>
          <w:sz w:val="18"/>
          <w:szCs w:val="18"/>
        </w:rPr>
        <w:t>9 „</w:t>
      </w:r>
      <w:r w:rsidRPr="00720E3C">
        <w:rPr>
          <w:i/>
          <w:iCs/>
          <w:color w:val="44546A" w:themeColor="text2"/>
          <w:sz w:val="18"/>
          <w:szCs w:val="18"/>
        </w:rPr>
        <w:t>Koszty całkowite A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720E3C" w:rsidRPr="00384B67" w:rsidDel="004278AA" w14:paraId="616BB506" w14:textId="77777777" w:rsidTr="4A1EFBEA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03B8BE5D" w14:textId="55E5911A" w:rsidR="00720E3C" w:rsidRDefault="00720E3C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720E3C">
              <w:rPr>
                <w:b/>
                <w:bCs/>
                <w:sz w:val="20"/>
                <w:szCs w:val="20"/>
              </w:rPr>
              <w:t>Koszty całkowite A</w:t>
            </w:r>
          </w:p>
        </w:tc>
      </w:tr>
      <w:tr w:rsidR="00720E3C" w:rsidRPr="00384B67" w:rsidDel="004278AA" w14:paraId="1CDD4813" w14:textId="77777777" w:rsidTr="4A1EFBEA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7C0C8CB4" w14:textId="77777777" w:rsidR="00720E3C" w:rsidRDefault="00720E3C" w:rsidP="00871DD6">
            <w:pPr>
              <w:rPr>
                <w:i/>
                <w:color w:val="44546A" w:themeColor="text2"/>
                <w:sz w:val="18"/>
              </w:rPr>
            </w:pPr>
          </w:p>
          <w:p w14:paraId="087EDA51" w14:textId="0342205B" w:rsidR="00720E3C" w:rsidRDefault="09F5E50B" w:rsidP="00871DD6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Wymagania Konkursowego </w:t>
            </w:r>
            <w:r w:rsidRPr="0ACA543E">
              <w:rPr>
                <w:sz w:val="20"/>
                <w:szCs w:val="20"/>
                <w:u w:val="single"/>
              </w:rPr>
              <w:t>Koszty całkowite A</w:t>
            </w:r>
            <w:r w:rsidRPr="0ACA543E">
              <w:rPr>
                <w:sz w:val="20"/>
                <w:szCs w:val="20"/>
              </w:rPr>
              <w:t>, zgodnie z metodologią określoną w</w:t>
            </w:r>
            <w:r w:rsidR="7681D255" w:rsidRPr="0ACA543E">
              <w:rPr>
                <w:sz w:val="20"/>
                <w:szCs w:val="20"/>
              </w:rPr>
              <w:t xml:space="preserve"> pkt. 7.9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23EC8631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76C76C7D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parametr Koszty całkowite A. Wnioskodawca 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</w:p>
          <w:p w14:paraId="63A6CA7C" w14:textId="77777777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058A11E6" w14:textId="1ADFF364" w:rsidR="00720E3C" w:rsidRPr="00384B67" w:rsidRDefault="09F5E50B" w:rsidP="00720E3C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szczegółowy opis kalkulacji kosztów został przedstawiony przez Wnioskodawcę zgodnie z Załącznikiem </w:t>
            </w:r>
            <w:r w:rsidR="5C095CF5" w:rsidRPr="00720E3C">
              <w:rPr>
                <w:sz w:val="20"/>
                <w:szCs w:val="20"/>
              </w:rPr>
              <w:t>3.2</w:t>
            </w:r>
            <w:r w:rsidR="3D2E1E1C" w:rsidRPr="00720E3C">
              <w:rPr>
                <w:sz w:val="20"/>
                <w:szCs w:val="20"/>
              </w:rPr>
              <w:t>.</w:t>
            </w:r>
            <w:r w:rsidR="6BB1D5DE" w:rsidRPr="00720E3C">
              <w:rPr>
                <w:sz w:val="20"/>
                <w:szCs w:val="20"/>
              </w:rPr>
              <w:t xml:space="preserve"> Zakładka “7.9”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61476FEA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720E3C" w:rsidRPr="00384B67" w:rsidDel="004278AA" w14:paraId="7721AA04" w14:textId="77777777" w:rsidTr="4A1EFBEA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7022B81F" w14:textId="77777777" w:rsidR="00720E3C" w:rsidRPr="008A7255" w:rsidRDefault="00720E3C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EFE7871" w14:textId="77777777" w:rsidR="00720E3C" w:rsidRPr="00C73907" w:rsidDel="00DC1E78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035F7892" w14:textId="77777777" w:rsidR="00720E3C" w:rsidRPr="00384B67" w:rsidDel="004278AA" w:rsidRDefault="00720E3C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0A133B6" w14:textId="77777777" w:rsidR="00720E3C" w:rsidRPr="00D228C1" w:rsidRDefault="00720E3C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43498936" w14:textId="77777777" w:rsidR="00720E3C" w:rsidRPr="00384B67" w:rsidDel="004278AA" w:rsidRDefault="00720E3C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720E3C" w:rsidRPr="00384B67" w:rsidDel="004278AA" w14:paraId="35702416" w14:textId="77777777" w:rsidTr="4A1EFBEA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184591B" w14:textId="1C092D21" w:rsidR="00720E3C" w:rsidRPr="00E52ECF" w:rsidRDefault="00720E3C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7.9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2D5B522D" w14:textId="507A3E50" w:rsidR="00720E3C" w:rsidRPr="00C73907" w:rsidRDefault="00720E3C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720E3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Koszty całkowite A</w:t>
            </w:r>
          </w:p>
        </w:tc>
        <w:tc>
          <w:tcPr>
            <w:tcW w:w="2121" w:type="dxa"/>
            <w:vAlign w:val="center"/>
          </w:tcPr>
          <w:p w14:paraId="236C5B5F" w14:textId="77777777" w:rsidR="00720E3C" w:rsidRPr="008A7255" w:rsidDel="004278AA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EFA08E2" w14:textId="41B0AB74" w:rsidR="00720E3C" w:rsidRPr="008266A6" w:rsidDel="004278AA" w:rsidRDefault="00720E3C" w:rsidP="00720E3C">
            <w:pPr>
              <w:jc w:val="center"/>
              <w:rPr>
                <w:bCs/>
                <w:sz w:val="20"/>
                <w:szCs w:val="20"/>
              </w:rPr>
            </w:pPr>
            <w:r w:rsidRPr="008266A6">
              <w:rPr>
                <w:bCs/>
                <w:sz w:val="20"/>
                <w:szCs w:val="20"/>
              </w:rPr>
              <w:t>PLN</w:t>
            </w:r>
          </w:p>
        </w:tc>
        <w:tc>
          <w:tcPr>
            <w:tcW w:w="3119" w:type="dxa"/>
          </w:tcPr>
          <w:p w14:paraId="29337083" w14:textId="77777777" w:rsidR="00720E3C" w:rsidRPr="008A7255" w:rsidDel="004278AA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20E3C" w:rsidRPr="00384B67" w:rsidDel="004278AA" w14:paraId="33BF50E1" w14:textId="77777777" w:rsidTr="4A1EFBEA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44D6C272" w14:textId="5013E899" w:rsidR="00720E3C" w:rsidRPr="0048396B" w:rsidDel="004278AA" w:rsidRDefault="13CEAF33" w:rsidP="4A1EFBEA">
            <w:pPr>
              <w:spacing w:before="160" w:after="160"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Konkursowego, natomiast obliczenia należy wykonać w Załączniku 3.2 do Regulaminu.</w:t>
            </w:r>
          </w:p>
          <w:p w14:paraId="1B6D1D0D" w14:textId="01D54012" w:rsidR="00720E3C" w:rsidRPr="0048396B" w:rsidDel="004278AA" w:rsidRDefault="13CEAF33" w:rsidP="4A1EFBEA">
            <w:pPr>
              <w:spacing w:before="160" w:after="160"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Wszystkie podane wartości kosztów muszą wynikać z podanych wyliczeń albo wynikać z przyjętych założeń udokumentowanych cenami rynkowymi lub ofertami zewnętrznymi. Do obliczeń kosztów wszystkich elementów Systemu</w:t>
            </w:r>
            <w:r w:rsidR="214E5AA2"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, które nie są dostępne komercyjnie na rynku, stanowią innowację, są przedmiotem prac badawczo-rozwojowych należy przedstawić założenia przyjęte do oszacowania tych kosztów potwierdzone przez kosztorysanta. Podane wartości kosztów muszą być wyliczone w taki sposób, że ceny cząstkowe wchodzące do obliczeń nie przekraczają 5% kosztów całkowitych, z zastrzeżeniem przypadku, kiedy nie jest możliwe podzielenie kosztu jednostkowego przez ograniczenia technologii (np. jedno urządzenie, którego koszt przekracza 5% kosztów całkowitych).</w:t>
            </w:r>
          </w:p>
          <w:p w14:paraId="711452F4" w14:textId="53C97C4D" w:rsidR="00720E3C" w:rsidRPr="0048396B" w:rsidDel="004278AA" w:rsidRDefault="13CEAF33" w:rsidP="4A1EFBEA">
            <w:pPr>
              <w:spacing w:before="160" w:after="160"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Zamawiający wymaga podania kosztów związanych z produkcją Systemu</w:t>
            </w:r>
            <w:r w:rsidR="1B64B807"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wentylacji A wraz Szkolnym systemem zarządzającym</w:t>
            </w: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np. koszty materiału, robocizny, dystrybucji, promocji, marketingu, transportu, montażu. Zamawiający wymaga również podania kosztów serwisu,</w:t>
            </w:r>
            <w:r w:rsidR="71FB9A0B"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kosztu materiałów eksploatacyjnych</w:t>
            </w: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, w ujęciu rocznym w okresie 15 lat.</w:t>
            </w:r>
          </w:p>
        </w:tc>
      </w:tr>
    </w:tbl>
    <w:p w14:paraId="4A9D6154" w14:textId="533C039C" w:rsidR="00DA2E27" w:rsidRDefault="00DA2E27" w:rsidP="70A62EBD">
      <w:pPr>
        <w:rPr>
          <w:i/>
          <w:iCs/>
          <w:color w:val="44546A" w:themeColor="text2"/>
          <w:sz w:val="18"/>
          <w:szCs w:val="18"/>
        </w:rPr>
      </w:pPr>
    </w:p>
    <w:p w14:paraId="2831BC40" w14:textId="6CB50062" w:rsidR="00E52ECF" w:rsidRPr="00BA1B91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8266A6">
        <w:rPr>
          <w:i/>
          <w:iCs/>
          <w:color w:val="44546A" w:themeColor="text2"/>
          <w:sz w:val="18"/>
          <w:szCs w:val="18"/>
        </w:rPr>
        <w:t>10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A2E27">
        <w:rPr>
          <w:i/>
          <w:iCs/>
          <w:color w:val="44546A" w:themeColor="text2"/>
          <w:sz w:val="18"/>
          <w:szCs w:val="18"/>
        </w:rPr>
        <w:t xml:space="preserve">nr </w:t>
      </w:r>
      <w:r w:rsidR="008266A6">
        <w:rPr>
          <w:i/>
          <w:iCs/>
          <w:color w:val="44546A" w:themeColor="text2"/>
          <w:sz w:val="18"/>
          <w:szCs w:val="18"/>
        </w:rPr>
        <w:t>7.10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8266A6" w:rsidRPr="008266A6">
        <w:rPr>
          <w:i/>
          <w:iCs/>
          <w:color w:val="44546A" w:themeColor="text2"/>
          <w:sz w:val="18"/>
          <w:szCs w:val="18"/>
        </w:rPr>
        <w:t>Przychód z Komercjalizacji Wyników Prac B+R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2126"/>
        <w:gridCol w:w="1559"/>
        <w:gridCol w:w="2977"/>
      </w:tblGrid>
      <w:tr w:rsidR="00BC7B93" w:rsidRPr="00384B67" w:rsidDel="004278AA" w14:paraId="791174AF" w14:textId="77777777" w:rsidTr="0ACA543E">
        <w:trPr>
          <w:cantSplit/>
          <w:trHeight w:val="78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409396EA" w14:textId="758ED4D3" w:rsidR="00BC7B93" w:rsidRDefault="2CF46AE4" w:rsidP="008266A6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4DB03BD4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Komercjalizacji </w:t>
            </w: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Wyników Prac B+R</w:t>
            </w:r>
          </w:p>
        </w:tc>
      </w:tr>
      <w:tr w:rsidR="00E52ECF" w:rsidRPr="00384B67" w:rsidDel="004278AA" w14:paraId="58C8B267" w14:textId="77777777" w:rsidTr="0ACA543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2AB29637" w14:textId="2BA541FE" w:rsidR="00E52ECF" w:rsidRDefault="35645407" w:rsidP="00BD59F0">
            <w:pPr>
              <w:jc w:val="both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0F7D73FB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0F7D73FB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Pr="0ACA543E">
              <w:rPr>
                <w:sz w:val="20"/>
                <w:szCs w:val="20"/>
                <w:u w:val="single"/>
              </w:rPr>
              <w:t xml:space="preserve">Przychód z </w:t>
            </w:r>
            <w:r w:rsidR="4DB03BD4" w:rsidRPr="0ACA543E">
              <w:rPr>
                <w:sz w:val="20"/>
                <w:szCs w:val="20"/>
                <w:u w:val="single"/>
              </w:rPr>
              <w:t xml:space="preserve">Komercjalizacji </w:t>
            </w:r>
            <w:r w:rsidRPr="0ACA543E">
              <w:rPr>
                <w:sz w:val="20"/>
                <w:szCs w:val="20"/>
                <w:u w:val="single"/>
              </w:rPr>
              <w:t>Wyników Prac B+R</w:t>
            </w:r>
            <w:r w:rsidRPr="0ACA543E">
              <w:rPr>
                <w:sz w:val="20"/>
                <w:szCs w:val="20"/>
              </w:rPr>
              <w:t xml:space="preserve"> ocenie zgodnie z metodologią określoną w </w:t>
            </w:r>
            <w:r w:rsidR="460AF597" w:rsidRPr="0ACA543E">
              <w:rPr>
                <w:sz w:val="20"/>
                <w:szCs w:val="20"/>
              </w:rPr>
              <w:t xml:space="preserve">pkt. 7.10 </w:t>
            </w:r>
            <w:r w:rsidRPr="0ACA543E">
              <w:rPr>
                <w:sz w:val="20"/>
                <w:szCs w:val="20"/>
              </w:rPr>
              <w:t>Załącznik</w:t>
            </w:r>
            <w:r w:rsidR="09A075CF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6178C5E3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podlegać będzie oferowany NCBR przez </w:t>
            </w:r>
            <w:r w:rsidR="0F7D73FB" w:rsidRPr="0ACA543E">
              <w:rPr>
                <w:sz w:val="20"/>
                <w:szCs w:val="20"/>
              </w:rPr>
              <w:t xml:space="preserve">Wnioskodawcę </w:t>
            </w:r>
            <w:r w:rsidR="419B21FA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dodatkowy Udział w Przychodzie z </w:t>
            </w:r>
            <w:r w:rsidR="4DB03BD4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Komercjalizacji </w:t>
            </w:r>
            <w:r w:rsidR="20A5F448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Wyników Prac B+R</w:t>
            </w:r>
            <w:r w:rsidR="54103346">
              <w:t xml:space="preserve">, czyli </w:t>
            </w:r>
            <w:r w:rsidR="20A5F448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U</w:t>
            </w:r>
            <w:r w:rsidR="54103346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  <w:vertAlign w:val="subscript"/>
              </w:rPr>
              <w:t>DBR</w:t>
            </w:r>
            <w:r w:rsidR="419B21FA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. </w:t>
            </w:r>
          </w:p>
          <w:p w14:paraId="53853B2E" w14:textId="77777777" w:rsidR="008266A6" w:rsidRDefault="008266A6" w:rsidP="00BD59F0">
            <w:pPr>
              <w:jc w:val="both"/>
              <w:rPr>
                <w:sz w:val="20"/>
                <w:szCs w:val="20"/>
              </w:rPr>
            </w:pPr>
          </w:p>
          <w:p w14:paraId="20397EF8" w14:textId="4D3E7DAD" w:rsidR="00E52ECF" w:rsidRPr="00BA7DF8" w:rsidRDefault="54103346" w:rsidP="00BD59F0">
            <w:pPr>
              <w:jc w:val="both"/>
              <w:rPr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 kolumnie „</w:t>
            </w:r>
            <w:r w:rsidRPr="0ACA543E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” </w:t>
            </w:r>
            <w:r w:rsidR="419B21FA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Wnioskodawca wpisuje oferowany NCBR </w:t>
            </w:r>
            <w:r w:rsidR="419B21FA" w:rsidRPr="00D90832">
              <w:rPr>
                <w:rStyle w:val="normaltextrun"/>
                <w:rFonts w:ascii="Calibri" w:hAnsi="Calibri" w:cs="Calibri"/>
                <w:b/>
                <w:color w:val="000000"/>
                <w:sz w:val="20"/>
                <w:szCs w:val="20"/>
                <w:u w:val="single"/>
                <w:shd w:val="clear" w:color="auto" w:fill="C5E0B3"/>
              </w:rPr>
              <w:t>dodatkowy</w:t>
            </w:r>
            <w:r w:rsidR="419B21FA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Udział w Przychodzie z </w:t>
            </w:r>
            <w:r w:rsidR="4DB03BD4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Komercjalizacji 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Wyników Prac B+R, czyli 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U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DBRA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.</w:t>
            </w:r>
          </w:p>
        </w:tc>
      </w:tr>
      <w:tr w:rsidR="00E52ECF" w:rsidRPr="00384B67" w:rsidDel="004278AA" w14:paraId="61384016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2671101B" w14:textId="325F0035" w:rsidR="00E52ECF" w:rsidRPr="008A7255" w:rsidDel="0032641A" w:rsidRDefault="008266A6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5A83AADB" w14:textId="392C4ED1" w:rsidR="00E52ECF" w:rsidRPr="00292CA0" w:rsidRDefault="00E52ECF" w:rsidP="00BD59F0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EE4F07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EE4F07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83E859A" w14:textId="3140831A" w:rsidR="00E52ECF" w:rsidRDefault="00E52ECF" w:rsidP="00E41552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  <w:r w:rsidR="00737F5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9829F4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258E5AA5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79C34D09" w14:textId="77777777" w:rsidTr="0ACA543E">
        <w:trPr>
          <w:cantSplit/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5FF6528" w14:textId="07FF039A" w:rsidR="00E52ECF" w:rsidRPr="009C0B86" w:rsidRDefault="008266A6" w:rsidP="008266A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7.10</w:t>
            </w: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71D88F36" w14:textId="3E8B2C59" w:rsidR="00E52ECF" w:rsidRPr="00C73907" w:rsidRDefault="04AFDAC9" w:rsidP="00737F5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  <w:r w:rsidR="54103346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737F5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deklarowany poprzez dodatkowy Udział w Przychodzie z Komercjalizacji Wyników B+R (</w:t>
            </w:r>
            <w:r w:rsidR="00737F57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737F57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="00737F5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54103346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BFB0919" w14:textId="77777777" w:rsidR="00E52ECF" w:rsidRPr="008A7255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898CEF0" w14:textId="43281CD8" w:rsidR="00E52ECF" w:rsidRPr="00357088" w:rsidDel="004278AA" w:rsidRDefault="008266A6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2977" w:type="dxa"/>
          </w:tcPr>
          <w:p w14:paraId="69479245" w14:textId="410F5A61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0B4588C" w14:textId="77777777" w:rsidR="00E52ECF" w:rsidRDefault="00E52ECF" w:rsidP="70A62EBD">
      <w:pPr>
        <w:rPr>
          <w:i/>
          <w:iCs/>
          <w:color w:val="44546A" w:themeColor="text2"/>
          <w:sz w:val="18"/>
          <w:szCs w:val="18"/>
        </w:rPr>
      </w:pPr>
    </w:p>
    <w:p w14:paraId="51775545" w14:textId="420FCD68" w:rsidR="007D2848" w:rsidRDefault="007D2848" w:rsidP="70A62EBD">
      <w:pPr>
        <w:rPr>
          <w:i/>
          <w:iCs/>
          <w:color w:val="44546A" w:themeColor="text2"/>
          <w:sz w:val="18"/>
          <w:szCs w:val="18"/>
        </w:rPr>
      </w:pPr>
    </w:p>
    <w:p w14:paraId="7347E638" w14:textId="72626962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4471D4A7" w14:textId="6E1A692F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06422BDC" w14:textId="52FDF129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73199DF0" w14:textId="0E4DF3FE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5F95FFBC" w14:textId="77777777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276F9146" w14:textId="06C06976" w:rsidR="6A6FFC86" w:rsidRDefault="6A6FFC86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273CB6">
        <w:rPr>
          <w:i/>
          <w:iCs/>
          <w:color w:val="44546A" w:themeColor="text2"/>
          <w:sz w:val="18"/>
          <w:szCs w:val="18"/>
        </w:rPr>
        <w:t>11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273CB6">
        <w:rPr>
          <w:i/>
          <w:iCs/>
          <w:color w:val="44546A" w:themeColor="text2"/>
          <w:sz w:val="18"/>
          <w:szCs w:val="18"/>
        </w:rPr>
        <w:t>7.11</w:t>
      </w:r>
      <w:r w:rsidR="00600F6E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273CB6" w:rsidRPr="00273CB6">
        <w:rPr>
          <w:i/>
          <w:iCs/>
          <w:color w:val="44546A" w:themeColor="text2"/>
          <w:sz w:val="18"/>
          <w:szCs w:val="18"/>
        </w:rPr>
        <w:t>Przychód z Komercjalizacji Technologii Zależnych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704"/>
        <w:gridCol w:w="2848"/>
        <w:gridCol w:w="2260"/>
        <w:gridCol w:w="1558"/>
        <w:gridCol w:w="2973"/>
      </w:tblGrid>
      <w:tr w:rsidR="70A62EBD" w14:paraId="63D8924B" w14:textId="77777777" w:rsidTr="0ACA543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7B06F350" w14:textId="6F07DD0E" w:rsidR="6A6FFC86" w:rsidRDefault="7FFF0907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4DB03BD4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Komercjalizacji </w:t>
            </w: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Technologii Zależnych</w:t>
            </w:r>
          </w:p>
        </w:tc>
      </w:tr>
      <w:tr w:rsidR="70A62EBD" w14:paraId="3312C1BB" w14:textId="77777777" w:rsidTr="0ACA543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6D198613" w14:textId="53E469FC" w:rsidR="70A62EBD" w:rsidRDefault="0507E2D2" w:rsidP="70A62EBD">
            <w:pPr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wymagania </w:t>
            </w:r>
            <w:r w:rsidRPr="70A62EBD">
              <w:rPr>
                <w:sz w:val="20"/>
                <w:szCs w:val="20"/>
                <w:u w:val="single"/>
              </w:rPr>
              <w:t>Przychód z Komercjalizacji Wyników Prac B+R</w:t>
            </w:r>
            <w:r w:rsidRPr="70A62EBD">
              <w:rPr>
                <w:sz w:val="20"/>
                <w:szCs w:val="20"/>
              </w:rPr>
              <w:t xml:space="preserve"> ocenie zgodnie z metodologią określoną w</w:t>
            </w:r>
            <w:r w:rsidR="3DEF5D7C" w:rsidRPr="70A62EBD">
              <w:rPr>
                <w:sz w:val="20"/>
                <w:szCs w:val="20"/>
              </w:rPr>
              <w:t xml:space="preserve"> pkt. 7.11 </w:t>
            </w:r>
            <w:r w:rsidRPr="70A62EBD">
              <w:rPr>
                <w:sz w:val="20"/>
                <w:szCs w:val="20"/>
              </w:rPr>
              <w:t xml:space="preserve"> Załącznik</w:t>
            </w:r>
            <w:r w:rsidR="774E8639" w:rsidRPr="70A62EBD">
              <w:rPr>
                <w:sz w:val="20"/>
                <w:szCs w:val="20"/>
              </w:rPr>
              <w:t>a</w:t>
            </w:r>
            <w:r w:rsidRPr="70A62EBD">
              <w:rPr>
                <w:sz w:val="20"/>
                <w:szCs w:val="20"/>
              </w:rPr>
              <w:t xml:space="preserve"> nr </w:t>
            </w:r>
            <w:r w:rsidR="5B28D2A4" w:rsidRPr="70A62EBD">
              <w:rPr>
                <w:sz w:val="20"/>
                <w:szCs w:val="20"/>
              </w:rPr>
              <w:t>1</w:t>
            </w:r>
            <w:r w:rsidRPr="70A62EBD">
              <w:rPr>
                <w:sz w:val="20"/>
                <w:szCs w:val="20"/>
              </w:rPr>
              <w:t xml:space="preserve"> do Regulaminu podlegać będzie oferowany NCBR przez </w:t>
            </w:r>
            <w:r w:rsidR="419B21FA" w:rsidRPr="70A62EBD">
              <w:rPr>
                <w:sz w:val="20"/>
                <w:szCs w:val="20"/>
              </w:rPr>
              <w:t>W</w:t>
            </w:r>
            <w:r w:rsidR="419B21FA">
              <w:rPr>
                <w:sz w:val="20"/>
                <w:szCs w:val="20"/>
              </w:rPr>
              <w:t>nioskodawcę</w:t>
            </w:r>
            <w:r w:rsidR="419B21FA" w:rsidRPr="70A62EBD">
              <w:rPr>
                <w:sz w:val="20"/>
                <w:szCs w:val="20"/>
              </w:rPr>
              <w:t xml:space="preserve"> 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 xml:space="preserve">dodatkowy Udział w Przychodzie z </w:t>
            </w:r>
            <w:r w:rsidR="4DB03BD4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 xml:space="preserve">Komercjalizacji 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Technologii Zależnych</w:t>
            </w:r>
            <w:r w:rsidR="54103346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, czyli</w:t>
            </w:r>
            <w:r w:rsidR="419B21FA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U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D</w:t>
            </w:r>
            <w:r w:rsidR="54103346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S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Z</w:t>
            </w:r>
            <w:r w:rsidR="6BB169F5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.</w:t>
            </w:r>
          </w:p>
          <w:p w14:paraId="69115C3D" w14:textId="77777777" w:rsidR="00273CB6" w:rsidRDefault="00273CB6" w:rsidP="70A62EBD">
            <w:pPr>
              <w:jc w:val="both"/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</w:pPr>
          </w:p>
          <w:p w14:paraId="67191185" w14:textId="579B2B33" w:rsidR="70A62EBD" w:rsidRDefault="54103346" w:rsidP="70A62EBD">
            <w:pPr>
              <w:jc w:val="both"/>
              <w:rPr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</w:t>
            </w:r>
            <w:r w:rsidR="419B21FA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kolumnie „</w:t>
            </w:r>
            <w:r w:rsidR="419B21FA" w:rsidRPr="0ACA543E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” Wnioskodawca wpisuje oferowany NCBR </w:t>
            </w:r>
            <w:r w:rsidRPr="00D90832">
              <w:rPr>
                <w:rStyle w:val="normaltextrun"/>
                <w:rFonts w:ascii="Calibri" w:hAnsi="Calibri" w:cs="Calibri"/>
                <w:b/>
                <w:color w:val="000000"/>
                <w:sz w:val="20"/>
                <w:szCs w:val="20"/>
                <w:u w:val="single"/>
                <w:shd w:val="clear" w:color="auto" w:fill="C5E0B3"/>
              </w:rPr>
              <w:t>dodatkowy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Udział w Przychodzie z Komercjalizacji Technologii Zależnych, czyli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DSZ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.</w:t>
            </w:r>
          </w:p>
        </w:tc>
      </w:tr>
      <w:tr w:rsidR="70A62EBD" w14:paraId="6FE0B51A" w14:textId="77777777" w:rsidTr="0ACA543E">
        <w:trPr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64FDBDD9" w14:textId="4108AFEC" w:rsidR="70A62EBD" w:rsidRDefault="00273CB6" w:rsidP="70A62EBD">
            <w:pPr>
              <w:rPr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848" w:type="dxa"/>
            <w:shd w:val="clear" w:color="auto" w:fill="C5E0B3" w:themeFill="accent6" w:themeFillTint="66"/>
            <w:vAlign w:val="center"/>
          </w:tcPr>
          <w:p w14:paraId="3FCA4A1A" w14:textId="17DEE014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Nazwa </w:t>
            </w:r>
            <w:r w:rsidR="00EE4F07">
              <w:rPr>
                <w:b/>
                <w:bCs/>
                <w:sz w:val="20"/>
                <w:szCs w:val="20"/>
              </w:rPr>
              <w:t>W</w:t>
            </w:r>
            <w:r w:rsidRPr="70A62EBD">
              <w:rPr>
                <w:b/>
                <w:bCs/>
                <w:sz w:val="20"/>
                <w:szCs w:val="20"/>
              </w:rPr>
              <w:t xml:space="preserve">ymagania </w:t>
            </w:r>
            <w:r w:rsidR="00EE4F07">
              <w:rPr>
                <w:b/>
                <w:bCs/>
                <w:sz w:val="20"/>
                <w:szCs w:val="20"/>
              </w:rPr>
              <w:t>K</w:t>
            </w:r>
            <w:r w:rsidRPr="70A62EBD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260" w:type="dxa"/>
            <w:shd w:val="clear" w:color="auto" w:fill="C5E0B3" w:themeFill="accent6" w:themeFillTint="66"/>
            <w:vAlign w:val="center"/>
          </w:tcPr>
          <w:p w14:paraId="02CE6E3B" w14:textId="641B13F2" w:rsidR="70A62EBD" w:rsidRDefault="70A62EBD" w:rsidP="007308B8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70A62EBD">
              <w:rPr>
                <w:b/>
                <w:bCs/>
                <w:sz w:val="20"/>
                <w:szCs w:val="20"/>
              </w:rPr>
              <w:t>Deklarowana wartość</w:t>
            </w:r>
            <w:r w:rsidR="00737F5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shd w:val="clear" w:color="auto" w:fill="C5E0B3" w:themeFill="accent6" w:themeFillTint="66"/>
            <w:vAlign w:val="center"/>
          </w:tcPr>
          <w:p w14:paraId="257AD938" w14:textId="77777777" w:rsidR="70A62EBD" w:rsidRDefault="70A62EBD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2973" w:type="dxa"/>
            <w:shd w:val="clear" w:color="auto" w:fill="C5E0B3" w:themeFill="accent6" w:themeFillTint="66"/>
            <w:vAlign w:val="center"/>
          </w:tcPr>
          <w:p w14:paraId="05AACD7E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70A62EBD" w14:paraId="051F885F" w14:textId="77777777" w:rsidTr="0ACA543E">
        <w:trPr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D9318EB" w14:textId="6F94363E" w:rsidR="70A62EBD" w:rsidRDefault="00273CB6" w:rsidP="70A62E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7.11</w:t>
            </w:r>
          </w:p>
        </w:tc>
        <w:tc>
          <w:tcPr>
            <w:tcW w:w="2848" w:type="dxa"/>
            <w:shd w:val="clear" w:color="auto" w:fill="E2EFD9" w:themeFill="accent6" w:themeFillTint="33"/>
            <w:vAlign w:val="center"/>
          </w:tcPr>
          <w:p w14:paraId="4A229EB5" w14:textId="2164F93B" w:rsidR="0A1586F0" w:rsidRDefault="26F38F6B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4DB03BD4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Komercjalizacji </w:t>
            </w: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Technologii Zależnych</w:t>
            </w:r>
            <w:r w:rsidR="54103346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49071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deklarowany poprzez dodatkowy Udział w Przychodzie z Komercjalizacji Wyników B+R (</w:t>
            </w:r>
            <w:r w:rsidR="00490719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490719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DSZ</w:t>
            </w:r>
            <w:r w:rsidR="0049071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00490719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5285ED8F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E2EFD9" w:themeFill="accent6" w:themeFillTint="33"/>
            <w:vAlign w:val="center"/>
          </w:tcPr>
          <w:p w14:paraId="5EFCD03C" w14:textId="1203DD5B" w:rsidR="70A62EBD" w:rsidRDefault="00273CB6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2973" w:type="dxa"/>
          </w:tcPr>
          <w:p w14:paraId="5EC73482" w14:textId="77777777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7B3B99F9" w14:textId="166B52A1" w:rsidR="70A62EBD" w:rsidRDefault="70A62EBD" w:rsidP="70A62EBD">
      <w:pPr>
        <w:rPr>
          <w:i/>
          <w:iCs/>
          <w:color w:val="44546A" w:themeColor="text2"/>
          <w:sz w:val="18"/>
          <w:szCs w:val="18"/>
        </w:rPr>
      </w:pPr>
    </w:p>
    <w:p w14:paraId="079DA085" w14:textId="5AF596C0" w:rsidR="00DE1624" w:rsidRP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</w:t>
      </w:r>
      <w:r w:rsidR="00E52ECF" w:rsidRPr="70A62EBD">
        <w:rPr>
          <w:i/>
          <w:iCs/>
          <w:color w:val="44546A" w:themeColor="text2"/>
          <w:sz w:val="18"/>
          <w:szCs w:val="18"/>
        </w:rPr>
        <w:t>.</w:t>
      </w:r>
      <w:r w:rsidR="00027A88">
        <w:rPr>
          <w:i/>
          <w:iCs/>
          <w:color w:val="44546A" w:themeColor="text2"/>
          <w:sz w:val="18"/>
          <w:szCs w:val="18"/>
        </w:rPr>
        <w:t>12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A2E27">
        <w:rPr>
          <w:i/>
          <w:iCs/>
          <w:color w:val="44546A" w:themeColor="text2"/>
          <w:sz w:val="18"/>
          <w:szCs w:val="18"/>
        </w:rPr>
        <w:t xml:space="preserve">nr </w:t>
      </w:r>
      <w:r w:rsidR="00027A88">
        <w:rPr>
          <w:i/>
          <w:iCs/>
          <w:color w:val="44546A" w:themeColor="text2"/>
          <w:sz w:val="18"/>
          <w:szCs w:val="18"/>
        </w:rPr>
        <w:t>7.12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027A88" w:rsidRPr="00027A88">
        <w:rPr>
          <w:i/>
          <w:iCs/>
          <w:color w:val="44546A" w:themeColor="text2"/>
          <w:sz w:val="18"/>
          <w:szCs w:val="18"/>
        </w:rPr>
        <w:t>Cena za realizację Etapu 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2268"/>
        <w:gridCol w:w="1559"/>
        <w:gridCol w:w="2977"/>
      </w:tblGrid>
      <w:tr w:rsidR="00BA1B91" w:rsidRPr="00384B67" w:rsidDel="004278AA" w14:paraId="0C30421B" w14:textId="77777777" w:rsidTr="0ACA543E">
        <w:trPr>
          <w:cantSplit/>
          <w:trHeight w:val="543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3C4708FA" w14:textId="00105E56" w:rsidR="00BA1B91" w:rsidRDefault="0BEAC8BF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</w:tr>
      <w:tr w:rsidR="00BA1B91" w:rsidRPr="00384B67" w:rsidDel="004278AA" w14:paraId="7F489029" w14:textId="77777777" w:rsidTr="0ACA543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3264ACC6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5B44ECCA" w14:textId="6F83BBE6" w:rsidR="00BA1B91" w:rsidRPr="00BA1B91" w:rsidRDefault="44C62BA4" w:rsidP="00BA1B91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299C88B1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299C88B1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="49C0A0D9" w:rsidRPr="0ACA543E">
              <w:rPr>
                <w:sz w:val="20"/>
                <w:szCs w:val="20"/>
                <w:u w:val="single"/>
              </w:rPr>
              <w:t xml:space="preserve">Cena za realizację </w:t>
            </w:r>
            <w:r w:rsidRPr="0ACA543E">
              <w:rPr>
                <w:sz w:val="20"/>
                <w:szCs w:val="20"/>
                <w:u w:val="single"/>
              </w:rPr>
              <w:t>Etapu I</w:t>
            </w:r>
            <w:r w:rsidRPr="0ACA543E">
              <w:rPr>
                <w:sz w:val="20"/>
                <w:szCs w:val="20"/>
              </w:rPr>
              <w:t xml:space="preserve"> ocenie zgodnie z metodologią określoną w </w:t>
            </w:r>
            <w:r w:rsidR="0EA637BE" w:rsidRPr="0ACA543E">
              <w:rPr>
                <w:sz w:val="20"/>
                <w:szCs w:val="20"/>
              </w:rPr>
              <w:t xml:space="preserve">pkt. 7.12 </w:t>
            </w:r>
            <w:r w:rsidRPr="0ACA543E">
              <w:rPr>
                <w:sz w:val="20"/>
                <w:szCs w:val="20"/>
              </w:rPr>
              <w:t>Załącznik</w:t>
            </w:r>
            <w:r w:rsidR="7ECD7686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640C7D03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podlegać będzie oferowan</w:t>
            </w:r>
            <w:r w:rsidR="49C0A0D9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NCBR przez </w:t>
            </w:r>
            <w:r w:rsidR="299C88B1" w:rsidRPr="0ACA543E">
              <w:rPr>
                <w:sz w:val="20"/>
                <w:szCs w:val="20"/>
              </w:rPr>
              <w:t xml:space="preserve">Wnioskodawcę </w:t>
            </w:r>
            <w:r w:rsidR="49C0A0D9" w:rsidRPr="0ACA543E">
              <w:rPr>
                <w:sz w:val="20"/>
                <w:szCs w:val="20"/>
              </w:rPr>
              <w:t>Cena za realizację</w:t>
            </w:r>
            <w:r w:rsidRPr="0ACA543E">
              <w:rPr>
                <w:sz w:val="20"/>
                <w:szCs w:val="20"/>
              </w:rPr>
              <w:t xml:space="preserve"> Etapu I.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  <w:p w14:paraId="7E3CD872" w14:textId="77777777" w:rsidR="00BA1B91" w:rsidRPr="00384B67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FD7E7AB" w14:textId="77777777" w:rsidTr="0ACA543E">
        <w:trPr>
          <w:cantSplit/>
          <w:trHeight w:val="1134"/>
          <w:jc w:val="center"/>
        </w:trPr>
        <w:tc>
          <w:tcPr>
            <w:tcW w:w="846" w:type="dxa"/>
            <w:shd w:val="clear" w:color="auto" w:fill="C5E0B3" w:themeFill="accent6" w:themeFillTint="66"/>
            <w:vAlign w:val="center"/>
          </w:tcPr>
          <w:p w14:paraId="1DCF73C0" w14:textId="6143A40F" w:rsidR="00BA1B91" w:rsidRPr="008A7255" w:rsidRDefault="00027A88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14:paraId="3A985428" w14:textId="06020E80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00E16058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39D354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026D22AD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27A88" w:rsidRPr="00384B67" w:rsidDel="004278AA" w14:paraId="1CAD1DF5" w14:textId="77777777" w:rsidTr="0ACA543E">
        <w:trPr>
          <w:cantSplit/>
          <w:trHeight w:val="895"/>
          <w:jc w:val="center"/>
        </w:trPr>
        <w:tc>
          <w:tcPr>
            <w:tcW w:w="846" w:type="dxa"/>
            <w:vMerge w:val="restart"/>
            <w:shd w:val="clear" w:color="auto" w:fill="E2EFD9" w:themeFill="accent6" w:themeFillTint="33"/>
            <w:vAlign w:val="center"/>
          </w:tcPr>
          <w:p w14:paraId="08DF5408" w14:textId="7B2655F9" w:rsidR="00027A88" w:rsidRPr="009C0B86" w:rsidRDefault="00027A88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7.12</w:t>
            </w:r>
          </w:p>
        </w:tc>
        <w:tc>
          <w:tcPr>
            <w:tcW w:w="2693" w:type="dxa"/>
            <w:vMerge w:val="restart"/>
            <w:shd w:val="clear" w:color="auto" w:fill="E2EFD9" w:themeFill="accent6" w:themeFillTint="33"/>
            <w:vAlign w:val="center"/>
          </w:tcPr>
          <w:p w14:paraId="7AA77744" w14:textId="50FBE797" w:rsidR="00027A88" w:rsidRPr="00C73907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  <w:tc>
          <w:tcPr>
            <w:tcW w:w="2268" w:type="dxa"/>
            <w:vAlign w:val="center"/>
          </w:tcPr>
          <w:p w14:paraId="05976D09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D3E932A" w14:textId="0D8391BB" w:rsidR="00027A88" w:rsidRPr="00D228C1" w:rsidDel="004278AA" w:rsidRDefault="00027A88" w:rsidP="00027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PLN</w:t>
            </w:r>
            <w:r>
              <w:rPr>
                <w:rFonts w:cstheme="minorHAnsi"/>
                <w:sz w:val="20"/>
                <w:szCs w:val="20"/>
              </w:rPr>
              <w:t xml:space="preserve"> netto </w:t>
            </w:r>
          </w:p>
        </w:tc>
        <w:tc>
          <w:tcPr>
            <w:tcW w:w="2977" w:type="dxa"/>
          </w:tcPr>
          <w:p w14:paraId="04A08223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27A88" w:rsidRPr="00384B67" w:rsidDel="004278AA" w14:paraId="21E36D70" w14:textId="77777777" w:rsidTr="0ACA543E">
        <w:trPr>
          <w:cantSplit/>
          <w:trHeight w:val="895"/>
          <w:jc w:val="center"/>
        </w:trPr>
        <w:tc>
          <w:tcPr>
            <w:tcW w:w="846" w:type="dxa"/>
            <w:vMerge/>
            <w:vAlign w:val="center"/>
          </w:tcPr>
          <w:p w14:paraId="0BAE3FCC" w14:textId="77777777" w:rsidR="00027A88" w:rsidRDefault="00027A88" w:rsidP="009C0B8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36D22391" w14:textId="77777777" w:rsidR="00027A88" w:rsidRPr="70A62EBD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AB3CD4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24971F9" w14:textId="104BB9A2" w:rsidR="00027A88" w:rsidRPr="00D228C1" w:rsidRDefault="00027A88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brutto </w:t>
            </w:r>
          </w:p>
        </w:tc>
        <w:tc>
          <w:tcPr>
            <w:tcW w:w="2977" w:type="dxa"/>
          </w:tcPr>
          <w:p w14:paraId="36A638F2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02B7749" w14:textId="77777777" w:rsidR="0058688E" w:rsidRDefault="0058688E" w:rsidP="70A62EBD"/>
    <w:p w14:paraId="6D4DE27F" w14:textId="633CC8AB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027A88">
        <w:rPr>
          <w:i/>
          <w:iCs/>
          <w:color w:val="44546A" w:themeColor="text2"/>
          <w:sz w:val="18"/>
          <w:szCs w:val="18"/>
        </w:rPr>
        <w:t>13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027A88">
        <w:rPr>
          <w:i/>
          <w:iCs/>
          <w:color w:val="44546A" w:themeColor="text2"/>
          <w:sz w:val="18"/>
          <w:szCs w:val="18"/>
        </w:rPr>
        <w:t>7.13</w:t>
      </w:r>
      <w:r w:rsidR="00600F6E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027A88" w:rsidRPr="00027A88">
        <w:rPr>
          <w:i/>
          <w:iCs/>
          <w:color w:val="44546A" w:themeColor="text2"/>
          <w:sz w:val="18"/>
          <w:szCs w:val="18"/>
        </w:rPr>
        <w:t>Cena za realizację Etapu I</w:t>
      </w:r>
      <w:r w:rsidR="00027A88">
        <w:rPr>
          <w:i/>
          <w:iCs/>
          <w:color w:val="44546A" w:themeColor="text2"/>
          <w:sz w:val="18"/>
          <w:szCs w:val="18"/>
        </w:rPr>
        <w:t>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2268"/>
        <w:gridCol w:w="1559"/>
        <w:gridCol w:w="2977"/>
      </w:tblGrid>
      <w:tr w:rsidR="00BA1B91" w:rsidRPr="00384B67" w:rsidDel="004278AA" w14:paraId="41D14A47" w14:textId="77777777" w:rsidTr="0ACA543E">
        <w:trPr>
          <w:cantSplit/>
          <w:trHeight w:val="65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2CFB5AA6" w14:textId="350C9388" w:rsidR="00BA1B91" w:rsidRPr="008A7255" w:rsidRDefault="7DAA9AB2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</w:tr>
      <w:tr w:rsidR="00BA1B91" w:rsidRPr="00384B67" w:rsidDel="004278AA" w14:paraId="5461D058" w14:textId="77777777" w:rsidTr="0ACA543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151B5392" w14:textId="72318E19" w:rsidR="00BA1B91" w:rsidRPr="00AE73D0" w:rsidRDefault="44C62BA4" w:rsidP="00800DF2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299C88B1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299C88B1" w:rsidRPr="0ACA543E">
              <w:rPr>
                <w:sz w:val="20"/>
                <w:szCs w:val="20"/>
              </w:rPr>
              <w:t xml:space="preserve"> Konkursowego</w:t>
            </w:r>
            <w:r>
              <w:t xml:space="preserve"> </w:t>
            </w:r>
            <w:r w:rsidR="49C0A0D9" w:rsidRPr="0ACA543E">
              <w:rPr>
                <w:sz w:val="20"/>
                <w:szCs w:val="20"/>
                <w:u w:val="single"/>
              </w:rPr>
              <w:t xml:space="preserve">Cena za realizację </w:t>
            </w:r>
            <w:r w:rsidRPr="0ACA543E">
              <w:rPr>
                <w:sz w:val="20"/>
                <w:szCs w:val="20"/>
                <w:u w:val="single"/>
              </w:rPr>
              <w:t>Etapu II</w:t>
            </w:r>
            <w:r w:rsidRPr="0ACA543E">
              <w:rPr>
                <w:sz w:val="20"/>
                <w:szCs w:val="20"/>
              </w:rPr>
              <w:t xml:space="preserve"> ocenie zgodnie z metodologią określoną w</w:t>
            </w:r>
            <w:r w:rsidR="70D019A9" w:rsidRPr="0ACA543E">
              <w:rPr>
                <w:sz w:val="20"/>
                <w:szCs w:val="20"/>
              </w:rPr>
              <w:t xml:space="preserve"> pkt. 7.13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58F5E9EF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26018217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podlegać będzie </w:t>
            </w:r>
            <w:r w:rsidR="49C0A0D9" w:rsidRPr="0ACA543E">
              <w:rPr>
                <w:sz w:val="20"/>
                <w:szCs w:val="20"/>
              </w:rPr>
              <w:t xml:space="preserve">oferowana </w:t>
            </w:r>
            <w:r w:rsidRPr="0ACA543E">
              <w:rPr>
                <w:sz w:val="20"/>
                <w:szCs w:val="20"/>
              </w:rPr>
              <w:t xml:space="preserve">NCBR przez </w:t>
            </w:r>
            <w:r w:rsidR="299C88B1" w:rsidRPr="0ACA543E">
              <w:rPr>
                <w:sz w:val="20"/>
                <w:szCs w:val="20"/>
              </w:rPr>
              <w:t xml:space="preserve">Wnioskodawcę </w:t>
            </w:r>
            <w:r w:rsidR="49C0A0D9" w:rsidRPr="0ACA543E">
              <w:rPr>
                <w:sz w:val="20"/>
                <w:szCs w:val="20"/>
              </w:rPr>
              <w:t xml:space="preserve">Cena za realizację </w:t>
            </w:r>
            <w:r w:rsidRPr="0ACA543E">
              <w:rPr>
                <w:sz w:val="20"/>
                <w:szCs w:val="20"/>
              </w:rPr>
              <w:t xml:space="preserve">Etapu II.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</w:tc>
      </w:tr>
      <w:tr w:rsidR="00BA1B91" w:rsidRPr="00384B67" w:rsidDel="004278AA" w14:paraId="726316DB" w14:textId="77777777" w:rsidTr="0ACA543E">
        <w:trPr>
          <w:cantSplit/>
          <w:trHeight w:val="1134"/>
          <w:jc w:val="center"/>
        </w:trPr>
        <w:tc>
          <w:tcPr>
            <w:tcW w:w="846" w:type="dxa"/>
            <w:shd w:val="clear" w:color="auto" w:fill="C5E0B3" w:themeFill="accent6" w:themeFillTint="66"/>
            <w:vAlign w:val="center"/>
          </w:tcPr>
          <w:p w14:paraId="4782A4AC" w14:textId="7B0A65E7" w:rsidR="00BA1B91" w:rsidRPr="008A7255" w:rsidRDefault="00027A88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14:paraId="79F4391E" w14:textId="3BC46F93" w:rsidR="00BA1B91" w:rsidRPr="00C73907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29401D8D" w14:textId="77777777" w:rsidR="00BA1B91" w:rsidRPr="00D228C1" w:rsidDel="004278AA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BBA6232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5855E5F0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27A88" w:rsidRPr="00384B67" w:rsidDel="004278AA" w14:paraId="134FA442" w14:textId="77777777" w:rsidTr="0ACA543E">
        <w:trPr>
          <w:cantSplit/>
          <w:trHeight w:val="833"/>
          <w:jc w:val="center"/>
        </w:trPr>
        <w:tc>
          <w:tcPr>
            <w:tcW w:w="846" w:type="dxa"/>
            <w:vMerge w:val="restart"/>
            <w:shd w:val="clear" w:color="auto" w:fill="E2EFD9" w:themeFill="accent6" w:themeFillTint="33"/>
            <w:vAlign w:val="center"/>
          </w:tcPr>
          <w:p w14:paraId="5E70B443" w14:textId="63BFEC7D" w:rsidR="00027A88" w:rsidRPr="009C0B86" w:rsidRDefault="00027A88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7.13</w:t>
            </w:r>
          </w:p>
        </w:tc>
        <w:tc>
          <w:tcPr>
            <w:tcW w:w="2693" w:type="dxa"/>
            <w:vMerge w:val="restart"/>
            <w:shd w:val="clear" w:color="auto" w:fill="E2EFD9" w:themeFill="accent6" w:themeFillTint="33"/>
            <w:vAlign w:val="center"/>
          </w:tcPr>
          <w:p w14:paraId="24C04CFA" w14:textId="5260B83C" w:rsidR="00027A88" w:rsidRPr="00C73907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  <w:tc>
          <w:tcPr>
            <w:tcW w:w="2268" w:type="dxa"/>
            <w:vAlign w:val="center"/>
          </w:tcPr>
          <w:p w14:paraId="0055D61C" w14:textId="77777777" w:rsidR="00027A88" w:rsidRPr="008A7255" w:rsidDel="004278AA" w:rsidRDefault="00027A88" w:rsidP="00BA1B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803A7FE" w14:textId="40A4EF7D" w:rsidR="00027A88" w:rsidRPr="00D228C1" w:rsidDel="004278AA" w:rsidRDefault="00027A88" w:rsidP="00027A8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 xml:space="preserve">PLN </w:t>
            </w:r>
            <w:r>
              <w:rPr>
                <w:rFonts w:cstheme="minorHAnsi"/>
                <w:sz w:val="20"/>
                <w:szCs w:val="20"/>
              </w:rPr>
              <w:t>netto</w:t>
            </w:r>
          </w:p>
        </w:tc>
        <w:tc>
          <w:tcPr>
            <w:tcW w:w="2977" w:type="dxa"/>
          </w:tcPr>
          <w:p w14:paraId="3F50A17A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27A88" w:rsidRPr="00384B67" w:rsidDel="004278AA" w14:paraId="7214B065" w14:textId="77777777" w:rsidTr="0ACA543E">
        <w:trPr>
          <w:cantSplit/>
          <w:trHeight w:val="833"/>
          <w:jc w:val="center"/>
        </w:trPr>
        <w:tc>
          <w:tcPr>
            <w:tcW w:w="846" w:type="dxa"/>
            <w:vMerge/>
            <w:vAlign w:val="center"/>
          </w:tcPr>
          <w:p w14:paraId="7A6BDEEB" w14:textId="77777777" w:rsidR="00027A88" w:rsidRDefault="00027A88" w:rsidP="009C0B8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753D14A" w14:textId="77777777" w:rsidR="00027A88" w:rsidRPr="70A62EBD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90B75D" w14:textId="77777777" w:rsidR="00027A88" w:rsidRPr="008A7255" w:rsidDel="004278AA" w:rsidRDefault="00027A88" w:rsidP="00BA1B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BD71619" w14:textId="71E789C6" w:rsidR="00027A88" w:rsidRPr="00D228C1" w:rsidRDefault="00027A88" w:rsidP="00027A8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</w:t>
            </w:r>
            <w:r w:rsidRPr="00D228C1">
              <w:rPr>
                <w:rFonts w:cstheme="minorHAnsi"/>
                <w:sz w:val="20"/>
                <w:szCs w:val="20"/>
              </w:rPr>
              <w:t>brutto</w:t>
            </w:r>
          </w:p>
        </w:tc>
        <w:tc>
          <w:tcPr>
            <w:tcW w:w="2977" w:type="dxa"/>
          </w:tcPr>
          <w:p w14:paraId="2577701C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1CC3780" w14:textId="69828937" w:rsidR="00D71FB6" w:rsidRDefault="00BA1B91" w:rsidP="00C949F5">
      <w:pPr>
        <w:tabs>
          <w:tab w:val="left" w:pos="1290"/>
        </w:tabs>
      </w:pPr>
      <w:r>
        <w:tab/>
      </w:r>
    </w:p>
    <w:p w14:paraId="1C866623" w14:textId="440204C3" w:rsidR="00D71FB6" w:rsidRDefault="00D71FB6" w:rsidP="00D71FB6">
      <w:pPr>
        <w:rPr>
          <w:b/>
          <w:u w:val="single"/>
        </w:rPr>
      </w:pPr>
    </w:p>
    <w:p w14:paraId="23CCE218" w14:textId="77777777" w:rsidR="00720081" w:rsidRDefault="00720081">
      <w:r>
        <w:br w:type="page"/>
      </w:r>
    </w:p>
    <w:p w14:paraId="20AF1A85" w14:textId="77777777" w:rsidR="009D2BCC" w:rsidRPr="009D2BCC" w:rsidRDefault="009D2BCC" w:rsidP="009D2BCC"/>
    <w:p w14:paraId="4DD66B68" w14:textId="641BC684" w:rsidR="00E51364" w:rsidRDefault="22B1F370" w:rsidP="00871DD6">
      <w:pPr>
        <w:pStyle w:val="Nagwek1"/>
        <w:rPr>
          <w:rFonts w:cstheme="minorBidi"/>
        </w:rPr>
      </w:pPr>
      <w:r>
        <w:t>OPIS KONCEPCYJNY PLAN</w:t>
      </w:r>
      <w:r w:rsidR="42B7D1AB">
        <w:t xml:space="preserve">OWANEGO SYSTEMU W RAMACH   </w:t>
      </w:r>
      <w:r w:rsidR="42B7D1AB" w:rsidRPr="0ACA543E">
        <w:rPr>
          <w:rFonts w:cstheme="minorBidi"/>
        </w:rPr>
        <w:t>DZIAŁANIA 1: „WENTYLACJA SAL LEKCYJNYCH”</w:t>
      </w:r>
    </w:p>
    <w:p w14:paraId="189B8FF2" w14:textId="77777777" w:rsidR="00871DD6" w:rsidRPr="00871DD6" w:rsidRDefault="00871DD6" w:rsidP="00871DD6"/>
    <w:p w14:paraId="719B70B7" w14:textId="22AB8CD4" w:rsidR="001D3A7B" w:rsidRPr="00871DD6" w:rsidRDefault="22B1F370" w:rsidP="001D3A7B">
      <w:pPr>
        <w:jc w:val="both"/>
        <w:rPr>
          <w:sz w:val="20"/>
          <w:szCs w:val="20"/>
        </w:rPr>
      </w:pPr>
      <w:r w:rsidRPr="0ACA543E">
        <w:rPr>
          <w:sz w:val="20"/>
          <w:szCs w:val="20"/>
        </w:rPr>
        <w:t xml:space="preserve">W ramach niniejszej części Wniosku, </w:t>
      </w:r>
      <w:r w:rsidR="23A5C0D1" w:rsidRPr="0ACA543E">
        <w:rPr>
          <w:sz w:val="20"/>
          <w:szCs w:val="20"/>
        </w:rPr>
        <w:t xml:space="preserve">Wnioskodawca </w:t>
      </w:r>
      <w:r w:rsidRPr="0ACA543E">
        <w:rPr>
          <w:sz w:val="20"/>
          <w:szCs w:val="20"/>
        </w:rPr>
        <w:t xml:space="preserve">jest zobligowany przedstawić opis koncepcyjny </w:t>
      </w:r>
      <w:r w:rsidR="42B7D1AB" w:rsidRPr="0ACA543E">
        <w:rPr>
          <w:sz w:val="20"/>
          <w:szCs w:val="20"/>
        </w:rPr>
        <w:t>planowanego systemu w ramach Działania 1: „</w:t>
      </w:r>
      <w:r w:rsidR="42B7D1AB" w:rsidRPr="00FA30F0">
        <w:rPr>
          <w:i/>
          <w:iCs/>
          <w:sz w:val="20"/>
          <w:szCs w:val="20"/>
        </w:rPr>
        <w:t>Wentylacja sal lekcyjnych</w:t>
      </w:r>
      <w:r w:rsidR="42B7D1AB" w:rsidRPr="0ACA543E">
        <w:rPr>
          <w:sz w:val="20"/>
          <w:szCs w:val="20"/>
        </w:rPr>
        <w:t xml:space="preserve">” </w:t>
      </w:r>
      <w:r w:rsidRPr="0ACA543E">
        <w:rPr>
          <w:sz w:val="20"/>
          <w:szCs w:val="20"/>
        </w:rPr>
        <w:t>wraz z informacjami doprecyzowującymi, zgodnie z tabelami poniżej, co pozwoli Zamawiającemu uzyskanie szczegółowej informacji odnośnie proponowane</w:t>
      </w:r>
      <w:r w:rsidR="42B7D1AB" w:rsidRPr="0ACA543E">
        <w:rPr>
          <w:sz w:val="20"/>
          <w:szCs w:val="20"/>
        </w:rPr>
        <w:t>go Rozwiązania</w:t>
      </w:r>
      <w:r w:rsidRPr="0ACA543E">
        <w:rPr>
          <w:sz w:val="20"/>
          <w:szCs w:val="20"/>
        </w:rPr>
        <w:t xml:space="preserve">, w szczególności rozwiązań innowacyjnych, a także potencjału wdrożeniowego, na podstawie których Zamawiający dokona wyboru najbardziej innowacyjnych i najlepiej rokujących rozwiązań. </w:t>
      </w:r>
      <w:bookmarkStart w:id="22" w:name="_Hlk69913709"/>
      <w:r w:rsidR="49C0A0D9" w:rsidRPr="0ACA543E">
        <w:rPr>
          <w:b/>
          <w:bCs/>
          <w:sz w:val="20"/>
          <w:szCs w:val="20"/>
        </w:rPr>
        <w:t>Opis koncepcyjny musi spełniać Wymagania Jakościowe przewidziane w Załączniku nr 1 do Regulaminu oraz być zgodny z Wymaganiami Obligatoryjnymi oraz Wymaganiami Konkursowymi.</w:t>
      </w:r>
      <w:bookmarkEnd w:id="22"/>
    </w:p>
    <w:p w14:paraId="06AC4DB7" w14:textId="0B00B75A" w:rsidR="00C11BEC" w:rsidRDefault="0F0569A9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niniejszej części Wniosku, Wnioskodawca opisuje koncepcję </w:t>
      </w:r>
      <w:r w:rsidR="42B7D1AB">
        <w:rPr>
          <w:sz w:val="20"/>
          <w:szCs w:val="20"/>
        </w:rPr>
        <w:t>planowanego systemu w ramach Działania 1: „W</w:t>
      </w:r>
      <w:r w:rsidR="42B7D1AB" w:rsidRPr="00871DD6">
        <w:rPr>
          <w:sz w:val="20"/>
          <w:szCs w:val="20"/>
        </w:rPr>
        <w:t>entylacja sal lekcyjnych”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, na </w:t>
      </w:r>
      <w:r w:rsidR="17158E9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podstawie,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której Zamawiający dokona</w:t>
      </w:r>
      <w:r w:rsidR="42B7D1AB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oceny Wymagań Jakościowych od 8.1 do 8.</w:t>
      </w:r>
      <w:r w:rsidR="408310BB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5</w:t>
      </w:r>
      <w:r w:rsidR="42B7D1AB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025D3233" w14:textId="77777777" w:rsidR="001D3A7B" w:rsidRDefault="001D3A7B" w:rsidP="001D3A7B">
      <w:pPr>
        <w:jc w:val="both"/>
        <w:rPr>
          <w:sz w:val="20"/>
          <w:szCs w:val="20"/>
          <w:u w:val="single"/>
        </w:rPr>
      </w:pPr>
    </w:p>
    <w:p w14:paraId="6F467178" w14:textId="4D55C7F3" w:rsidR="006D51E8" w:rsidRDefault="006D51E8" w:rsidP="006D51E8">
      <w:pPr>
        <w:pStyle w:val="Legenda"/>
        <w:keepNext/>
      </w:pPr>
      <w:r>
        <w:t xml:space="preserve">Tabela </w:t>
      </w:r>
      <w:r w:rsidR="00E975AC">
        <w:t>F</w:t>
      </w:r>
      <w:r w:rsidR="006A64C5">
        <w:t>.</w:t>
      </w:r>
      <w:r w:rsidRPr="16979AD7">
        <w:fldChar w:fldCharType="begin"/>
      </w:r>
      <w:r>
        <w:instrText xml:space="preserve"> SEQ Tabela \* ARABIC \s 1 </w:instrText>
      </w:r>
      <w:r w:rsidRPr="16979AD7">
        <w:fldChar w:fldCharType="separate"/>
      </w:r>
      <w:r w:rsidR="006A64C5" w:rsidRPr="16979AD7">
        <w:rPr>
          <w:noProof/>
        </w:rPr>
        <w:t>1</w:t>
      </w:r>
      <w:r w:rsidRPr="16979AD7">
        <w:rPr>
          <w:noProof/>
        </w:rPr>
        <w:fldChar w:fldCharType="end"/>
      </w:r>
      <w:r>
        <w:t xml:space="preserve"> </w:t>
      </w:r>
      <w:r w:rsidR="00177BB3">
        <w:t xml:space="preserve"> </w:t>
      </w:r>
      <w:r w:rsidR="00AA5DC0">
        <w:t>Opis koncepcyjny</w:t>
      </w:r>
      <w:r w:rsidR="78D5C5F9">
        <w:t xml:space="preserve"> </w:t>
      </w:r>
      <w:r w:rsidR="006B0559">
        <w:t>„</w:t>
      </w:r>
      <w:r w:rsidR="00A83583">
        <w:t>System</w:t>
      </w:r>
      <w:r w:rsidR="00224586">
        <w:t>u</w:t>
      </w:r>
      <w:r w:rsidR="00A83583">
        <w:t xml:space="preserve"> wentylacji A wraz z</w:t>
      </w:r>
      <w:r w:rsidR="00034D0C">
        <w:t>e</w:t>
      </w:r>
      <w:r w:rsidR="00A83583">
        <w:t xml:space="preserve"> Szkolnym systemem zarządzającym” - </w:t>
      </w:r>
      <w:r w:rsidR="00E975AC">
        <w:t>Wymagani</w:t>
      </w:r>
      <w:r w:rsidR="00A83583">
        <w:t>e</w:t>
      </w:r>
      <w:r w:rsidR="00E975AC">
        <w:t xml:space="preserve"> Jakościowe nr </w:t>
      </w:r>
      <w:r w:rsidR="0043629E">
        <w:t>8</w:t>
      </w:r>
      <w:r w:rsidR="00E975AC">
        <w:t xml:space="preserve">.1 </w:t>
      </w:r>
      <w:r w:rsidR="00034D0C">
        <w:t xml:space="preserve">oraz 8.2 </w:t>
      </w:r>
      <w:r w:rsidR="00A83583">
        <w:t>dla Działania 1: „Wentylacja sal lekcyjnych”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9349"/>
      </w:tblGrid>
      <w:tr w:rsidR="0043629E" w14:paraId="06BD94A6" w14:textId="77777777" w:rsidTr="16979AD7">
        <w:trPr>
          <w:trHeight w:val="1215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43629E" w:rsidRDefault="0043629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5F538182" w14:textId="77777777" w:rsidR="0043629E" w:rsidRPr="00DE04E9" w:rsidRDefault="0043629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43629E" w:rsidRPr="00347FD6" w:rsidRDefault="0043629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78EBBCF9" w14:textId="23CAB564" w:rsidR="0043629E" w:rsidRPr="008A7255" w:rsidRDefault="0043629E" w:rsidP="130B341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  <w:r w:rsidRPr="00A8358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</w:p>
        </w:tc>
      </w:tr>
      <w:tr w:rsidR="009C051E" w14:paraId="76FCF181" w14:textId="77777777" w:rsidTr="16979AD7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31FC4A72" w14:textId="77777777" w:rsidR="009C051E" w:rsidRPr="008A7255" w:rsidRDefault="009C051E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3D633656" w14:textId="002A42C3" w:rsidR="58283892" w:rsidRDefault="6C791B17" w:rsidP="70A62EBD">
            <w:pPr>
              <w:jc w:val="both"/>
              <w:rPr>
                <w:sz w:val="20"/>
                <w:szCs w:val="20"/>
                <w:lang w:eastAsia="pl-PL"/>
              </w:rPr>
            </w:pPr>
            <w:r w:rsidRPr="0ACA543E">
              <w:rPr>
                <w:sz w:val="20"/>
                <w:szCs w:val="20"/>
              </w:rPr>
              <w:t>W opisie</w:t>
            </w:r>
            <w:r w:rsidR="723ACEBC" w:rsidRPr="0ACA543E">
              <w:rPr>
                <w:sz w:val="20"/>
                <w:szCs w:val="20"/>
              </w:rPr>
              <w:t xml:space="preserve"> koncepcji</w:t>
            </w:r>
            <w:r w:rsidRPr="0ACA543E">
              <w:rPr>
                <w:sz w:val="20"/>
                <w:szCs w:val="20"/>
              </w:rPr>
              <w:t xml:space="preserve"> należy podać w szczególności</w:t>
            </w:r>
            <w:r w:rsidRPr="0ACA543E">
              <w:rPr>
                <w:sz w:val="20"/>
                <w:szCs w:val="20"/>
                <w:lang w:eastAsia="pl-PL"/>
              </w:rPr>
              <w:t>:</w:t>
            </w:r>
          </w:p>
          <w:p w14:paraId="62453FA1" w14:textId="4CCABD9B" w:rsidR="62BC64D0" w:rsidRDefault="62BC64D0" w:rsidP="006E1AD5">
            <w:pPr>
              <w:pStyle w:val="Akapitzlist"/>
              <w:numPr>
                <w:ilvl w:val="0"/>
                <w:numId w:val="1"/>
              </w:num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ogólny opis Systemu opracowywanego w ramach Przedsięwzięcia wraz ze wskazaniem jego funkcjonalności,</w:t>
            </w:r>
          </w:p>
          <w:p w14:paraId="4B46B6DF" w14:textId="1D369272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założenia projektowe Systemu wentylacji A wraz z Szkolnym systemem zarządzającym – opis głównych elementów składowych Systemu A ze schematem blokowym przedstawiającym elementy składowe Systemu A oraz powiązania między nimi,</w:t>
            </w:r>
          </w:p>
          <w:p w14:paraId="710C96DE" w14:textId="317D6404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przewagi i różnice Systemu w stosunku do obecnie dostępnych produktów na rynku,</w:t>
            </w:r>
          </w:p>
          <w:p w14:paraId="608DF70F" w14:textId="1518E9EC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założenia projektowe Systemu</w:t>
            </w:r>
            <w:r w:rsidR="5F60EFD9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</w:t>
            </w:r>
            <w:r w:rsidR="00123FF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zarządzającym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B564401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uwzględniające:</w:t>
            </w:r>
          </w:p>
          <w:p w14:paraId="51E2BB28" w14:textId="771254FC" w:rsidR="62BC64D0" w:rsidRPr="006E1AD5" w:rsidRDefault="62BC64D0" w:rsidP="006E1AD5">
            <w:pPr>
              <w:pStyle w:val="Akapitzlist"/>
              <w:numPr>
                <w:ilvl w:val="1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materiałów i elementów wchodzących w jego skład,</w:t>
            </w:r>
          </w:p>
          <w:p w14:paraId="1C497AEA" w14:textId="77777777" w:rsidR="006E1AD5" w:rsidRPr="006E1AD5" w:rsidRDefault="006E1AD5" w:rsidP="006E1AD5">
            <w:pPr>
              <w:pStyle w:val="Akapitzlist"/>
              <w:numPr>
                <w:ilvl w:val="1"/>
                <w:numId w:val="1"/>
              </w:numPr>
              <w:spacing w:before="16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E1AD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opis rozwiązań z zakresu ergonomii i bezpieczeństwa dla użytkownika,  </w:t>
            </w:r>
          </w:p>
          <w:p w14:paraId="7A35FC11" w14:textId="11BB41B5" w:rsidR="62BC64D0" w:rsidRDefault="62BC64D0" w:rsidP="006E1AD5">
            <w:pPr>
              <w:pStyle w:val="Akapitzlist"/>
              <w:numPr>
                <w:ilvl w:val="1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wskazanie możliwości wykonalności Demonstratorów w ramach przedstawionego harmonogramu Przedsięwzięcia oraz możliwości osiągnięcia celów Przedsięwzięcia,</w:t>
            </w:r>
          </w:p>
          <w:p w14:paraId="27C34F13" w14:textId="60281177" w:rsidR="62BC64D0" w:rsidRDefault="62BC64D0" w:rsidP="006E1AD5">
            <w:pPr>
              <w:pStyle w:val="Akapitzlist"/>
              <w:numPr>
                <w:ilvl w:val="1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wykorzystania najlepszych praktyk inżynierskich przy projektowaniu Demonstrator</w:t>
            </w:r>
            <w:r w:rsidR="1E05D50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Systemu</w:t>
            </w:r>
            <w:r w:rsidR="6CE0E011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podejścia uwzględniającego bezpieczeństwo zastosowanych elementów, instalacji i urządzeń,</w:t>
            </w:r>
          </w:p>
          <w:p w14:paraId="21A701F8" w14:textId="0BC788AC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wizualizacje lub rysunek techniczny Systemu</w:t>
            </w:r>
            <w:r w:rsidR="551C6286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Szkolnym systemem zarządzającym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/Demonstratorów Systemu</w:t>
            </w:r>
            <w:r w:rsidR="1C6608A6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pozwalające na ocenę estetyki wykonania i designu,</w:t>
            </w:r>
          </w:p>
          <w:p w14:paraId="505F91FA" w14:textId="71382535" w:rsidR="62BC64D0" w:rsidRDefault="62BC64D0" w:rsidP="16979AD7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rozwiązań zastosowanych w Systemie</w:t>
            </w:r>
            <w:r w:rsidR="6053EAA5"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/Demonstratorach Systemu</w:t>
            </w:r>
            <w:r w:rsidR="34C827D4"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10228E8D" w14:textId="14F9A272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zestawienie parametrów Systemu</w:t>
            </w:r>
            <w:r w:rsidR="56F1A455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294D9BC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planowanych do osiągnięcia </w:t>
            </w:r>
            <w:r w:rsidR="1B4F9F6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m.in.: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5F52B6BF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Środowiskowa jakość powietrza, Mikrobiologiczna jakość powietrza, </w:t>
            </w:r>
            <w:r w:rsidR="76EC63EF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Odzysk ciepła, chłodu i wilgoci, Zużycie energii elektrycznej, Hałas, Efektywność wentylacji, Ryzyko przeciągu.</w:t>
            </w:r>
          </w:p>
          <w:p w14:paraId="42D7BC2A" w14:textId="0B0612C1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skalowalność Systemu</w:t>
            </w:r>
            <w:r w:rsidR="538DEE3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wraz z Szkolnym systemem zarządzającym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</w:t>
            </w:r>
            <w:r w:rsidR="50F648DC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 Systemu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- możliwość oraz koszt zastosowania proponowanego przez Wnioskodawcę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>Systemu</w:t>
            </w:r>
            <w:r w:rsidR="2697662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wentylacji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skali innej niż skala Demonstratora</w:t>
            </w:r>
            <w:r w:rsidR="1232D36D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2281E3B1" w14:textId="002A42C3" w:rsidR="62BC64D0" w:rsidRPr="00023C81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ryzyka związane z produkcją i eksploatacją Systemu</w:t>
            </w:r>
            <w:r w:rsidR="55FC0AC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CDFCA6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oraz sposób zarządzania ryzykiem,</w:t>
            </w:r>
          </w:p>
          <w:p w14:paraId="3207F98A" w14:textId="7ED408D2" w:rsidR="009C051E" w:rsidRPr="00023C81" w:rsidRDefault="117D0791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23C8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="0A173B52" w:rsidRPr="00023C8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posób oczyszczania powietrza nawiewanego do Sali lekcyjnej, powietrza usuwanego z Sali lekcyjnej oraz powietrza wewnętrznego w Sali lekcyjnej. </w:t>
            </w:r>
          </w:p>
        </w:tc>
      </w:tr>
      <w:tr w:rsidR="009C051E" w14:paraId="0362A551" w14:textId="77777777" w:rsidTr="16979AD7">
        <w:trPr>
          <w:trHeight w:val="1336"/>
        </w:trPr>
        <w:tc>
          <w:tcPr>
            <w:tcW w:w="716" w:type="dxa"/>
            <w:tcBorders>
              <w:tr2bl w:val="single" w:sz="4" w:space="0" w:color="auto"/>
            </w:tcBorders>
          </w:tcPr>
          <w:p w14:paraId="60C9E1EA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9349" w:type="dxa"/>
            <w:vAlign w:val="center"/>
          </w:tcPr>
          <w:p w14:paraId="3BECB82F" w14:textId="2DAB02AB" w:rsidR="009C051E" w:rsidRPr="00662F92" w:rsidRDefault="44F774B8" w:rsidP="7B936687">
            <w:pPr>
              <w:pStyle w:val="Akapitzlist"/>
              <w:spacing w:before="60" w:after="60" w:line="276" w:lineRule="auto"/>
              <w:ind w:left="31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7B936687">
              <w:rPr>
                <w:i/>
                <w:iCs/>
                <w:sz w:val="20"/>
                <w:szCs w:val="20"/>
              </w:rPr>
              <w:t xml:space="preserve">W tym polu proszę wpisać </w:t>
            </w:r>
            <w:r w:rsidRPr="7B936687">
              <w:rPr>
                <w:rFonts w:cs="Times New Roman"/>
                <w:i/>
                <w:iCs/>
                <w:sz w:val="20"/>
                <w:szCs w:val="20"/>
              </w:rPr>
              <w:t xml:space="preserve">nazwę </w:t>
            </w:r>
            <w:r w:rsidR="44F2C505" w:rsidRPr="7B936687">
              <w:rPr>
                <w:rFonts w:cs="Times New Roman"/>
                <w:i/>
                <w:iCs/>
                <w:sz w:val="20"/>
                <w:szCs w:val="20"/>
              </w:rPr>
              <w:t>planowane</w:t>
            </w:r>
            <w:r w:rsidR="0043629E" w:rsidRPr="7B936687">
              <w:rPr>
                <w:rFonts w:cs="Times New Roman"/>
                <w:i/>
                <w:iCs/>
                <w:sz w:val="20"/>
                <w:szCs w:val="20"/>
              </w:rPr>
              <w:t xml:space="preserve">go do opracowania </w:t>
            </w:r>
            <w:r w:rsidR="00A83583" w:rsidRPr="7B936687">
              <w:rPr>
                <w:rFonts w:cs="Times New Roman"/>
                <w:i/>
                <w:iCs/>
                <w:sz w:val="20"/>
                <w:szCs w:val="20"/>
              </w:rPr>
              <w:t>Systemu wentylacji A wraz z Szkolnym systemem zarządzającym</w:t>
            </w:r>
          </w:p>
        </w:tc>
      </w:tr>
      <w:tr w:rsidR="009C051E" w14:paraId="784F6E3E" w14:textId="77777777" w:rsidTr="16979AD7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7A6CB76A" w14:textId="77777777" w:rsidR="009C051E" w:rsidRDefault="009C051E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37C5570B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28A90C73" w14:textId="0FAAF78F" w:rsidR="009C051E" w:rsidRPr="00662F92" w:rsidRDefault="00720081" w:rsidP="16979AD7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 w:rsidRPr="16979AD7">
              <w:rPr>
                <w:i/>
                <w:iCs/>
                <w:sz w:val="20"/>
                <w:szCs w:val="20"/>
              </w:rPr>
              <w:t xml:space="preserve">W tym polu proszę wpisać </w:t>
            </w:r>
            <w:r w:rsidRPr="16979AD7">
              <w:rPr>
                <w:rFonts w:cs="Times New Roman"/>
                <w:i/>
                <w:iCs/>
                <w:sz w:val="20"/>
                <w:szCs w:val="20"/>
              </w:rPr>
              <w:t>o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>pis koncepcyjny planowane</w:t>
            </w:r>
            <w:r w:rsidR="00A83583" w:rsidRPr="16979AD7">
              <w:rPr>
                <w:rFonts w:cs="Times New Roman"/>
                <w:i/>
                <w:iCs/>
                <w:sz w:val="20"/>
                <w:szCs w:val="20"/>
              </w:rPr>
              <w:t>go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 xml:space="preserve"> do opracowania </w:t>
            </w:r>
            <w:r w:rsidR="00A83583" w:rsidRPr="16979AD7">
              <w:rPr>
                <w:rFonts w:cs="Times New Roman"/>
                <w:i/>
                <w:iCs/>
                <w:sz w:val="20"/>
                <w:szCs w:val="20"/>
              </w:rPr>
              <w:t xml:space="preserve">Systemu wentylacji A wraz ze Szkolnym systemem zarządzającym 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>zgodnie z podpunktami a)</w:t>
            </w:r>
            <w:r w:rsidR="55901CAA" w:rsidRPr="16979AD7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>-</w:t>
            </w:r>
            <w:r w:rsidR="1025BE62" w:rsidRPr="16979AD7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1CB84BF2" w:rsidRPr="16979AD7">
              <w:rPr>
                <w:rFonts w:cs="Times New Roman"/>
                <w:i/>
                <w:iCs/>
                <w:sz w:val="20"/>
                <w:szCs w:val="20"/>
              </w:rPr>
              <w:t>j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>), przy czym w opisie należy zachować kolejność podpunktów.</w:t>
            </w:r>
          </w:p>
        </w:tc>
      </w:tr>
    </w:tbl>
    <w:p w14:paraId="1EDC44EC" w14:textId="73AE419E" w:rsidR="006D51E8" w:rsidRDefault="006D51E8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EC8A4CA" w14:textId="20DA91EE" w:rsidR="046360E9" w:rsidRDefault="00F35D7F" w:rsidP="130B341F">
      <w:pPr>
        <w:pStyle w:val="Legenda"/>
      </w:pPr>
      <w:r>
        <w:t xml:space="preserve">Tabela </w:t>
      </w:r>
      <w:r w:rsidR="00E975AC">
        <w:t>F</w:t>
      </w:r>
      <w:r>
        <w:t>.</w:t>
      </w:r>
      <w:r w:rsidR="006E1AD5">
        <w:t>2</w:t>
      </w:r>
      <w:r w:rsidR="046360E9">
        <w:t xml:space="preserve"> Proponowane przez </w:t>
      </w:r>
      <w:r w:rsidR="00286711">
        <w:t xml:space="preserve">Wnioskodawcę </w:t>
      </w:r>
      <w:r w:rsidR="046360E9">
        <w:t>rozwiązania innowacyjne</w:t>
      </w:r>
      <w:r w:rsidR="00C11BEC">
        <w:t xml:space="preserve"> </w:t>
      </w:r>
      <w:r w:rsidR="00E975AC">
        <w:t xml:space="preserve">- Wymaganie Jakościowe nr </w:t>
      </w:r>
      <w:r w:rsidR="0043629E">
        <w:t>8</w:t>
      </w:r>
      <w:r w:rsidR="00C11BEC">
        <w:t>.3</w:t>
      </w:r>
      <w:r w:rsidR="046360E9">
        <w:t xml:space="preserve"> </w:t>
      </w:r>
      <w:r w:rsidR="0043629E">
        <w:t>dla Działania 1: „Wentylacja sal lekcyjnych”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825"/>
        <w:gridCol w:w="9240"/>
      </w:tblGrid>
      <w:tr w:rsidR="0043629E" w14:paraId="2FFB1C27" w14:textId="77777777" w:rsidTr="16979AD7">
        <w:trPr>
          <w:trHeight w:val="1134"/>
        </w:trPr>
        <w:tc>
          <w:tcPr>
            <w:tcW w:w="825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43629E" w:rsidRDefault="0043629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7D004330" w14:textId="77777777" w:rsidR="0043629E" w:rsidRPr="00DE04E9" w:rsidRDefault="0043629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43629E" w:rsidRPr="00347FD6" w:rsidRDefault="0043629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240" w:type="dxa"/>
            <w:shd w:val="clear" w:color="auto" w:fill="A8D08D" w:themeFill="accent6" w:themeFillTint="99"/>
            <w:vAlign w:val="center"/>
          </w:tcPr>
          <w:p w14:paraId="7813F06A" w14:textId="298BF887" w:rsidR="0043629E" w:rsidRPr="008A7255" w:rsidRDefault="0043629E" w:rsidP="0043629E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Proponowane przez W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nioskodawcę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rozwiązania innowacyjne</w:t>
            </w:r>
          </w:p>
        </w:tc>
      </w:tr>
      <w:tr w:rsidR="00373367" w14:paraId="1CE348BC" w14:textId="77777777" w:rsidTr="16979AD7">
        <w:tc>
          <w:tcPr>
            <w:tcW w:w="825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F73D191" w14:textId="77777777" w:rsidR="00373367" w:rsidRPr="008A7255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240" w:type="dxa"/>
            <w:shd w:val="clear" w:color="auto" w:fill="A8D08D" w:themeFill="accent6" w:themeFillTint="99"/>
          </w:tcPr>
          <w:p w14:paraId="23E6E3D4" w14:textId="0B2C01DC" w:rsidR="00A22C3F" w:rsidRDefault="5F85C653" w:rsidP="16979AD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Zamawiający wymaga, aby </w:t>
            </w:r>
            <w:r w:rsidR="08789836"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System wentylacji A wraz ze Szkolnym systemem zarządzającym </w:t>
            </w:r>
            <w:r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zawierał elementy innowacyjne, w skali kraju lub Europy, np. </w:t>
            </w:r>
            <w:r w:rsidR="00563BAB"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w zakresie wykorzystywanych </w:t>
            </w:r>
            <w:r w:rsidR="13CF0D96" w:rsidRPr="16979AD7">
              <w:rPr>
                <w:rFonts w:ascii="Calibri" w:eastAsia="Calibri" w:hAnsi="Calibri" w:cs="Calibri"/>
                <w:sz w:val="20"/>
                <w:szCs w:val="20"/>
              </w:rPr>
              <w:t>w zakresie wykorzystywanych materiałów, urządzeń, konstrukcji, uniwersalności montażu, odzysku ciepła, chłodu i wilgoci, filtracji powietrza</w:t>
            </w:r>
            <w:r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. </w:t>
            </w:r>
            <w:r w:rsidRPr="16979AD7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7DC26D76" w14:textId="77777777" w:rsidR="006E1AD5" w:rsidRDefault="006E1AD5" w:rsidP="00A22C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</w:p>
          <w:p w14:paraId="584CFF19" w14:textId="63FC794B" w:rsidR="002F10F3" w:rsidRDefault="28EA6B2E" w:rsidP="16979AD7">
            <w:pPr>
              <w:jc w:val="both"/>
            </w:pPr>
            <w:r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 xml:space="preserve">Innowacyjność należy rozumieć jako wdrożenie nowego lub znacząco udoskonalonego produktu, procesu lub usługi w stosunku do istniejących na rynku rozwiązań. Zamawiający wymaga, aby </w:t>
            </w:r>
            <w:r w:rsidR="56826747"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Wykonawca A</w:t>
            </w:r>
            <w:r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 xml:space="preserve"> wskazał wszystkie innowacje produktowe i procesowej, jakie planuje zaimplementować, przedstawił ich założenia i uzasadnił ich innowacyjność</w:t>
            </w:r>
            <w:r w:rsidR="73062C51"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. </w:t>
            </w:r>
            <w:r w:rsidR="73062C51" w:rsidRPr="00563BAB"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 </w:t>
            </w:r>
          </w:p>
        </w:tc>
      </w:tr>
      <w:tr w:rsidR="00373367" w14:paraId="3D8A6D9E" w14:textId="77777777" w:rsidTr="16979AD7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240" w:type="dxa"/>
          </w:tcPr>
          <w:p w14:paraId="7E726F7D" w14:textId="77777777" w:rsidR="00373367" w:rsidRDefault="00373367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072BFCB5" w14:textId="6278BB7E" w:rsidR="00373367" w:rsidRPr="00662F92" w:rsidRDefault="00F35D7F" w:rsidP="002F10F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uzasadnienie spełnienia W</w:t>
            </w:r>
            <w:r w:rsidR="00ED650A">
              <w:rPr>
                <w:rFonts w:cstheme="minorHAnsi"/>
                <w:i/>
                <w:sz w:val="20"/>
                <w:szCs w:val="20"/>
              </w:rPr>
              <w:t>ymagania</w:t>
            </w:r>
            <w:r w:rsidR="00286711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Jakościowego, w tym</w:t>
            </w:r>
            <w:r w:rsidR="00286711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wskazanie rozwiązań innowacyjnych, ich skali i uzasadnienia innowacyjności.</w:t>
            </w:r>
            <w:r w:rsidR="00286711">
              <w:rPr>
                <w:rStyle w:val="normaltextrun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5166A088" w14:textId="77777777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F25297C" w14:textId="566700BF" w:rsidR="002F10F3" w:rsidRPr="002F10F3" w:rsidRDefault="002F10F3" w:rsidP="002F10F3">
      <w:pPr>
        <w:pStyle w:val="Legenda"/>
        <w:keepNext/>
      </w:pPr>
      <w:r>
        <w:t xml:space="preserve">Tabela </w:t>
      </w:r>
      <w:r w:rsidR="00E975AC">
        <w:t>F</w:t>
      </w:r>
      <w:r w:rsidR="6C1FF356">
        <w:t>.</w:t>
      </w:r>
      <w:r w:rsidR="006E1AD5">
        <w:t>3</w:t>
      </w:r>
      <w:r>
        <w:t xml:space="preserve">. </w:t>
      </w:r>
      <w:r w:rsidR="01CFA8BF">
        <w:t xml:space="preserve">Potencjał wdrożeniowy w skali kraju i Europy - </w:t>
      </w:r>
      <w:r w:rsidR="00E975AC">
        <w:t xml:space="preserve">Wymaganie Jakościowe nr </w:t>
      </w:r>
      <w:r w:rsidR="00563BAB">
        <w:t>8</w:t>
      </w:r>
      <w:r w:rsidR="00C11BEC">
        <w:t xml:space="preserve">.4 </w:t>
      </w:r>
      <w:r w:rsidR="00563BAB">
        <w:t>dla Działania 1: „Wentylacja sal lekcyjnych”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9349"/>
      </w:tblGrid>
      <w:tr w:rsidR="00563BAB" w14:paraId="3DD754FF" w14:textId="77777777" w:rsidTr="0ACA543E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26B421B" w14:textId="77777777" w:rsidR="00563BAB" w:rsidRDefault="00563BAB" w:rsidP="00BD59F0">
            <w:pPr>
              <w:jc w:val="center"/>
              <w:rPr>
                <w:sz w:val="12"/>
                <w:szCs w:val="12"/>
              </w:rPr>
            </w:pPr>
            <w:r w:rsidRPr="430B3228">
              <w:rPr>
                <w:sz w:val="12"/>
                <w:szCs w:val="12"/>
              </w:rPr>
              <w:t>Tajemnica przedsię-biorstwa?</w:t>
            </w:r>
          </w:p>
          <w:p w14:paraId="27D3CFC4" w14:textId="77777777" w:rsidR="00563BAB" w:rsidRPr="00DE04E9" w:rsidRDefault="00563BAB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3D65066" w14:textId="77777777" w:rsidR="00563BAB" w:rsidRPr="00347FD6" w:rsidRDefault="00563BAB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06A9DEDC" w14:textId="39ABADC1" w:rsidR="00563BAB" w:rsidRPr="008A7255" w:rsidRDefault="00563BAB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Potencjał wdrożeniowy w skali kraju i Europy</w:t>
            </w:r>
          </w:p>
        </w:tc>
      </w:tr>
      <w:tr w:rsidR="002F10F3" w14:paraId="09F9C3F2" w14:textId="77777777" w:rsidTr="0ACA543E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8E48186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41499EB6" w14:textId="77777777" w:rsidR="002F10F3" w:rsidRDefault="002F10F3" w:rsidP="00BD59F0">
            <w:pPr>
              <w:jc w:val="both"/>
            </w:pPr>
          </w:p>
          <w:p w14:paraId="071CDBDA" w14:textId="071F5C86" w:rsidR="006E1AD5" w:rsidRPr="006E1AD5" w:rsidRDefault="3D61CA4E" w:rsidP="006E1AD5">
            <w:pPr>
              <w:jc w:val="both"/>
              <w:rPr>
                <w:rFonts w:ascii="Calibri" w:eastAsia="Calibri" w:hAnsi="Calibri" w:cs="Times New Roman"/>
                <w:sz w:val="18"/>
                <w:szCs w:val="20"/>
                <w:lang w:eastAsia="pl-PL"/>
              </w:rPr>
            </w:pPr>
            <w:r w:rsidRPr="0ACA543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proponowany Przez Wykonawcę System wentylacji A wraz z Szkolnym systemem zarządzającym odznaczał się potencjałem wdrożeniowym w skali kraju </w:t>
            </w:r>
            <w:r w:rsidR="1DEA4AA2" w:rsidRPr="0ACA543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lub</w:t>
            </w:r>
            <w:r w:rsidRPr="0ACA543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Europy. Zamawiający wymaga, aby Wykonawca przedstawił opis wraz z uzasadnieniem potencjału wdrożeniowego</w:t>
            </w:r>
            <w:r w:rsidR="006E1A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b</w:t>
            </w:r>
            <w:r w:rsidR="006E1AD5" w:rsidRPr="006E1A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iorąc pod uwagę następujące cechy:  </w:t>
            </w:r>
          </w:p>
          <w:p w14:paraId="792AF0E4" w14:textId="77777777" w:rsidR="006E1AD5" w:rsidRPr="006E1AD5" w:rsidRDefault="006E1AD5" w:rsidP="006E1AD5">
            <w:pPr>
              <w:numPr>
                <w:ilvl w:val="0"/>
                <w:numId w:val="34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unikalność Systemu na rynku polskim lub europejskim,  </w:t>
            </w:r>
          </w:p>
          <w:p w14:paraId="5F28EE4B" w14:textId="637A7AF0" w:rsidR="006E1AD5" w:rsidRPr="006E1AD5" w:rsidRDefault="006E1AD5" w:rsidP="006E1AD5">
            <w:pPr>
              <w:numPr>
                <w:ilvl w:val="0"/>
                <w:numId w:val="36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wysoką konkurencyjność w porównaniu do obecnie stosowanych technologii,  </w:t>
            </w:r>
          </w:p>
          <w:p w14:paraId="404A98A0" w14:textId="77777777" w:rsidR="006E1AD5" w:rsidRPr="006E1AD5" w:rsidRDefault="006E1AD5" w:rsidP="006E1AD5">
            <w:pPr>
              <w:numPr>
                <w:ilvl w:val="0"/>
                <w:numId w:val="37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prostotę skalowalności Systemu,  </w:t>
            </w:r>
          </w:p>
          <w:p w14:paraId="08CE02C0" w14:textId="77777777" w:rsidR="006E1AD5" w:rsidRPr="006E1AD5" w:rsidRDefault="006E1AD5" w:rsidP="006E1AD5">
            <w:pPr>
              <w:numPr>
                <w:ilvl w:val="0"/>
                <w:numId w:val="38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lastRenderedPageBreak/>
              <w:t>nieskomplikowane i szybkie wdrożenie Systemu,  </w:t>
            </w:r>
          </w:p>
          <w:p w14:paraId="624C444F" w14:textId="77777777" w:rsidR="006E1AD5" w:rsidRPr="006E1AD5" w:rsidRDefault="006E1AD5" w:rsidP="006E1AD5">
            <w:pPr>
              <w:numPr>
                <w:ilvl w:val="0"/>
                <w:numId w:val="39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wysokie zapotrzebowanie na Systemu,  </w:t>
            </w:r>
          </w:p>
          <w:p w14:paraId="4F0A7E6F" w14:textId="53EDCFE1" w:rsidR="006E1AD5" w:rsidRPr="006E1AD5" w:rsidRDefault="006E1AD5" w:rsidP="006E1AD5">
            <w:pPr>
              <w:numPr>
                <w:ilvl w:val="0"/>
                <w:numId w:val="40"/>
              </w:numPr>
              <w:ind w:left="360" w:firstLine="0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oraz inne elementy adekwatne do wymagania.</w:t>
            </w:r>
          </w:p>
          <w:p w14:paraId="6CC62EAE" w14:textId="6FE03F83" w:rsidR="00A22C3F" w:rsidRDefault="00A22C3F" w:rsidP="002F10F3">
            <w:pPr>
              <w:jc w:val="both"/>
            </w:pPr>
          </w:p>
        </w:tc>
      </w:tr>
      <w:tr w:rsidR="002F10F3" w14:paraId="0192EA3B" w14:textId="77777777" w:rsidTr="0ACA543E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4321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3A469AC8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41ACBE93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1B17F807" w14:textId="08D4EBA3" w:rsidR="002F10F3" w:rsidRPr="00662F92" w:rsidRDefault="6CDBD888" w:rsidP="7B936687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o</w:t>
            </w:r>
            <w:r w:rsidR="00F35D7F" w:rsidRPr="7B936687">
              <w:rPr>
                <w:i/>
                <w:iCs/>
                <w:sz w:val="20"/>
                <w:szCs w:val="20"/>
              </w:rPr>
              <w:t xml:space="preserve">pisać </w:t>
            </w:r>
            <w:r w:rsidRPr="7B936687">
              <w:rPr>
                <w:i/>
                <w:iCs/>
                <w:sz w:val="20"/>
                <w:szCs w:val="20"/>
              </w:rPr>
              <w:t>potencjał wdrożeniowy proponowane</w:t>
            </w:r>
            <w:r w:rsidR="00563BAB" w:rsidRPr="7B936687">
              <w:rPr>
                <w:i/>
                <w:iCs/>
                <w:sz w:val="20"/>
                <w:szCs w:val="20"/>
              </w:rPr>
              <w:t>go</w:t>
            </w:r>
            <w:r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00563BAB" w:rsidRPr="7B936687">
              <w:rPr>
                <w:i/>
                <w:iCs/>
                <w:sz w:val="20"/>
                <w:szCs w:val="20"/>
              </w:rPr>
              <w:t>Systemu wentylacji A wraz ze Szkolnym systemem zarządzającym</w:t>
            </w:r>
            <w:r w:rsidR="0B1D0FA4" w:rsidRPr="7B936687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682C3C8E" w14:textId="002A42C3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9AC06E9" w14:textId="4259BACB" w:rsidR="002F10F3" w:rsidRPr="002F10F3" w:rsidRDefault="06621346" w:rsidP="002F10F3">
      <w:pPr>
        <w:pStyle w:val="Legenda"/>
        <w:keepNext/>
      </w:pPr>
      <w:r>
        <w:t xml:space="preserve">Tabela </w:t>
      </w:r>
      <w:r w:rsidR="74470CBA">
        <w:t>F</w:t>
      </w:r>
      <w:r w:rsidR="010ADEFE">
        <w:t>.</w:t>
      </w:r>
      <w:r w:rsidR="006E1AD5">
        <w:t>4</w:t>
      </w:r>
      <w:r>
        <w:t xml:space="preserve">. </w:t>
      </w:r>
      <w:r w:rsidR="56CAEBF6">
        <w:t xml:space="preserve">Zakres prac do wykonania w Etapie I i II - </w:t>
      </w:r>
      <w:r w:rsidR="00563BAB">
        <w:t>Wymaganie Jakościowe nr 8</w:t>
      </w:r>
      <w:r w:rsidR="51FC563B">
        <w:t xml:space="preserve">.5 </w:t>
      </w:r>
      <w:r w:rsidR="00563BAB">
        <w:t>dla Działania 1: „Wentylacja sal lekcyjnych”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9349"/>
      </w:tblGrid>
      <w:tr w:rsidR="00563BAB" w14:paraId="305D33D7" w14:textId="77777777" w:rsidTr="0ACA543E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F1A14B2" w14:textId="77777777" w:rsidR="00563BAB" w:rsidRDefault="00563BAB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0698CC15" w14:textId="77777777" w:rsidR="00563BAB" w:rsidRPr="00DE04E9" w:rsidRDefault="00563BAB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ED9E5D2" w14:textId="77777777" w:rsidR="00563BAB" w:rsidRPr="00347FD6" w:rsidRDefault="00563BAB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0EF38C62" w14:textId="451FA002" w:rsidR="00563BAB" w:rsidRPr="008A7255" w:rsidRDefault="3D61CA4E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Zakres prac do wykonania w Etapie I i II</w:t>
            </w:r>
            <w:r w:rsidR="21FF9A5F" w:rsidRPr="0ACA54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– Harmonogram Prac</w:t>
            </w:r>
          </w:p>
        </w:tc>
      </w:tr>
      <w:tr w:rsidR="002F10F3" w14:paraId="52AEB208" w14:textId="77777777" w:rsidTr="0ACA543E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29A8757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7D46CBF9" w14:textId="07587C2E" w:rsidR="002F10F3" w:rsidRDefault="002F10F3" w:rsidP="00BD59F0">
            <w:pPr>
              <w:jc w:val="both"/>
            </w:pPr>
          </w:p>
          <w:p w14:paraId="4987AE19" w14:textId="77777777" w:rsidR="00563BAB" w:rsidRPr="00563BAB" w:rsidRDefault="00563BAB" w:rsidP="00563BA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opisał Prace B+R, jakie przeprowadzi kolejno w Etapie I i Etapie II w celu opracowania Systemu wentylacji A wraz z Szkolnym systemem zarządzającym, odpowiednio dla Centrali wentylacyjnej A, Systemu automatyki A, Regulatora pomieszczeniowego A, Szkolnego systemu zarządzającego oraz Demonstratora Systemu wentylacji wraz z Szkolnym systemem zarządzającym. </w:t>
            </w:r>
          </w:p>
          <w:p w14:paraId="752EDCB4" w14:textId="77777777" w:rsidR="00563BAB" w:rsidRPr="00563BAB" w:rsidRDefault="00563BAB" w:rsidP="00563BA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A7DF9F7" w14:textId="77777777" w:rsidR="00286711" w:rsidRDefault="00286711" w:rsidP="0028671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Zakres prac do wykonania w Etapie I </w:t>
            </w:r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II musi zawierać w szczególności: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DEB386B" w14:textId="77777777" w:rsidR="00286711" w:rsidRDefault="00286711" w:rsidP="6906D7C6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7B936687">
              <w:rPr>
                <w:rStyle w:val="normaltextrun"/>
                <w:rFonts w:ascii="Calibri" w:hAnsi="Calibri" w:cs="Calibri"/>
                <w:sz w:val="20"/>
                <w:szCs w:val="20"/>
              </w:rPr>
              <w:t>plan badawczy Wnioskodawcy na Etap I </w:t>
            </w:r>
            <w:r w:rsidRPr="7B936687"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r w:rsidRPr="7B936687">
              <w:rPr>
                <w:rStyle w:val="normaltextrun"/>
                <w:rFonts w:ascii="Calibri" w:hAnsi="Calibri" w:cs="Calibri"/>
                <w:sz w:val="20"/>
                <w:szCs w:val="20"/>
              </w:rPr>
              <w:t> Etap II, zawierający cele badawcze, prace badawczo-rozwojowe w postaci Zadań Badawczych, jakie Wnioskodawca planuje przeprowadzić kolejno </w:t>
            </w:r>
            <w:r w:rsidRPr="7B936687">
              <w:rPr>
                <w:rStyle w:val="scxw188594972"/>
                <w:rFonts w:ascii="Calibri" w:hAnsi="Calibri" w:cs="Calibri"/>
              </w:rPr>
              <w:t> </w:t>
            </w:r>
            <w:r>
              <w:br/>
            </w:r>
            <w:r w:rsidRPr="7B936687">
              <w:rPr>
                <w:rStyle w:val="normaltextrun"/>
                <w:rFonts w:ascii="Calibri" w:hAnsi="Calibri" w:cs="Calibri"/>
                <w:sz w:val="20"/>
                <w:szCs w:val="20"/>
              </w:rPr>
              <w:t>w Etapie I </w:t>
            </w:r>
            <w:r w:rsidRPr="7B936687"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r w:rsidRPr="7B936687">
              <w:rPr>
                <w:rStyle w:val="normaltextrun"/>
                <w:rFonts w:ascii="Calibri" w:hAnsi="Calibri" w:cs="Calibri"/>
                <w:sz w:val="20"/>
                <w:szCs w:val="20"/>
              </w:rPr>
              <w:t> Etapie II oraz odpowiadające im Kamienie Milowe. </w:t>
            </w:r>
            <w:r w:rsidRPr="7B936687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7CFAF909" w14:textId="078FB401" w:rsidR="002F10F3" w:rsidRDefault="00286711" w:rsidP="430B3228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>harmonogram realizacji poszczególnych Etapów z podziałem na ww. Zadania Badawcze, wycenę Zadań Badawczych (podział wynagrodzenia pomiędzy</w:t>
            </w:r>
            <w:r w:rsidR="10113F9F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poszczególne Zadania Badawcze)</w:t>
            </w:r>
            <w:r w:rsidR="472C67C0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, </w:t>
            </w:r>
          </w:p>
          <w:p w14:paraId="4D90325A" w14:textId="4E25C895" w:rsidR="002F10F3" w:rsidRDefault="5FE04FD2" w:rsidP="430B3228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30B3228">
              <w:rPr>
                <w:rFonts w:ascii="Calibri" w:eastAsia="Calibri" w:hAnsi="Calibri" w:cs="Calibri"/>
                <w:sz w:val="20"/>
                <w:szCs w:val="20"/>
              </w:rPr>
              <w:t>harmonogram wypłat Zaliczek (jeśli dotyczy),</w:t>
            </w:r>
          </w:p>
          <w:p w14:paraId="4B298186" w14:textId="43DD46B8" w:rsidR="00A56065" w:rsidRDefault="51E25375" w:rsidP="430B3228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wartość brutto kosztów wytworzenia Demonstratora </w:t>
            </w:r>
            <w:r w:rsidR="00563BAB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A </w:t>
            </w:r>
            <w:r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>w Etapie II (tj. wartość jego składowych i kosztów robocizny w zakresie ich integracji, z pominięciem wartości prac badawczo-rozwojowych</w:t>
            </w:r>
            <w:r w:rsidR="00D76848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>)</w:t>
            </w:r>
            <w:r w:rsidR="716B80C3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>.</w:t>
            </w:r>
          </w:p>
          <w:p w14:paraId="6C21405A" w14:textId="40F68D1C" w:rsidR="00A22C3F" w:rsidRPr="00A22C3F" w:rsidRDefault="00A22C3F" w:rsidP="00A56065">
            <w:pPr>
              <w:pStyle w:val="paragraph"/>
              <w:spacing w:before="0" w:beforeAutospacing="0" w:after="0" w:afterAutospacing="0"/>
              <w:ind w:left="405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10F3" w14:paraId="543BB45F" w14:textId="77777777" w:rsidTr="0ACA543E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85078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2F0C822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3A3A710E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6F100278" w14:textId="1C0CC27B" w:rsidR="002F10F3" w:rsidRPr="00662F92" w:rsidRDefault="10113F9F" w:rsidP="430B3228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 w:rsidRPr="430B3228">
              <w:rPr>
                <w:i/>
                <w:iCs/>
                <w:sz w:val="20"/>
                <w:szCs w:val="20"/>
              </w:rPr>
              <w:t>W tym polu proszę przedstawić plan badawczy oraz harmonogram realizacji poszczególnych etapów</w:t>
            </w:r>
            <w:r w:rsidR="00F74153" w:rsidRPr="430B3228">
              <w:rPr>
                <w:i/>
                <w:iCs/>
                <w:sz w:val="20"/>
                <w:szCs w:val="20"/>
              </w:rPr>
              <w:t>, przy czym</w:t>
            </w:r>
            <w:r w:rsidR="00563BAB" w:rsidRPr="430B3228">
              <w:rPr>
                <w:i/>
                <w:iCs/>
                <w:sz w:val="20"/>
                <w:szCs w:val="20"/>
              </w:rPr>
              <w:t xml:space="preserve"> możliwe jest załączenie odrębnego dokumentu do Wniosku</w:t>
            </w:r>
            <w:r w:rsidRPr="430B3228">
              <w:rPr>
                <w:i/>
                <w:iCs/>
                <w:sz w:val="20"/>
                <w:szCs w:val="20"/>
              </w:rPr>
              <w:t xml:space="preserve">. </w:t>
            </w:r>
          </w:p>
        </w:tc>
      </w:tr>
    </w:tbl>
    <w:p w14:paraId="3F468BBA" w14:textId="1A61A903" w:rsidR="002F10F3" w:rsidRPr="00F35D7F" w:rsidRDefault="002F10F3" w:rsidP="00F35D7F">
      <w:pPr>
        <w:pStyle w:val="Legenda"/>
        <w:keepNext/>
      </w:pPr>
    </w:p>
    <w:p w14:paraId="1909DADE" w14:textId="6056D9AC" w:rsidR="00ED650A" w:rsidRDefault="00ED650A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AF77C15" w14:textId="49A99E07" w:rsidR="00ED650A" w:rsidRPr="00F82311" w:rsidRDefault="29B281AB" w:rsidP="00ED650A">
      <w:pPr>
        <w:pStyle w:val="Nagwek1"/>
      </w:pPr>
      <w:r>
        <w:t xml:space="preserve">DOŚWIADCZENIE </w:t>
      </w:r>
      <w:r w:rsidR="24FFC565">
        <w:t xml:space="preserve">WNIOSKODAWCY </w:t>
      </w:r>
      <w:r>
        <w:t>I ZESPÓŁ PROJEKTOWY</w:t>
      </w:r>
      <w:r w:rsidR="0F0569A9">
        <w:t xml:space="preserve"> – WYMAGANIE JAKOŚCIOWE</w:t>
      </w:r>
    </w:p>
    <w:p w14:paraId="7EE9819C" w14:textId="77777777" w:rsidR="00ED650A" w:rsidRDefault="00ED650A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818B917" w14:textId="7948E1B2" w:rsidR="00373367" w:rsidRDefault="00373367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05B2158" w14:textId="058BE9C4" w:rsidR="00ED650A" w:rsidRDefault="29B281AB" w:rsidP="430B3228">
      <w:pPr>
        <w:jc w:val="both"/>
        <w:rPr>
          <w:sz w:val="20"/>
          <w:szCs w:val="20"/>
        </w:rPr>
      </w:pPr>
      <w:r w:rsidRPr="0ACA543E">
        <w:rPr>
          <w:sz w:val="20"/>
          <w:szCs w:val="20"/>
        </w:rPr>
        <w:t>Zamaw</w:t>
      </w:r>
      <w:r w:rsidR="1F7BE3F0" w:rsidRPr="0ACA543E">
        <w:rPr>
          <w:sz w:val="20"/>
          <w:szCs w:val="20"/>
        </w:rPr>
        <w:t xml:space="preserve">iający wymaga, aby w Tabelach </w:t>
      </w:r>
      <w:r w:rsidR="30E988C6" w:rsidRPr="0ACA543E">
        <w:rPr>
          <w:sz w:val="20"/>
          <w:szCs w:val="20"/>
        </w:rPr>
        <w:t>G</w:t>
      </w:r>
      <w:r w:rsidR="1F7BE3F0" w:rsidRPr="0ACA543E">
        <w:rPr>
          <w:sz w:val="20"/>
          <w:szCs w:val="20"/>
        </w:rPr>
        <w:t xml:space="preserve">1 oraz </w:t>
      </w:r>
      <w:r w:rsidR="30E988C6" w:rsidRPr="0ACA543E">
        <w:rPr>
          <w:sz w:val="20"/>
          <w:szCs w:val="20"/>
        </w:rPr>
        <w:t>G</w:t>
      </w:r>
      <w:r w:rsidRPr="0ACA543E">
        <w:rPr>
          <w:sz w:val="20"/>
          <w:szCs w:val="20"/>
        </w:rPr>
        <w:t xml:space="preserve">2 </w:t>
      </w:r>
      <w:r w:rsidR="24FFC565" w:rsidRPr="0ACA543E">
        <w:rPr>
          <w:sz w:val="20"/>
          <w:szCs w:val="20"/>
        </w:rPr>
        <w:t xml:space="preserve">Wnioskodawca </w:t>
      </w:r>
      <w:r w:rsidR="2DE9488C" w:rsidRPr="0ACA543E">
        <w:rPr>
          <w:sz w:val="20"/>
          <w:szCs w:val="20"/>
        </w:rPr>
        <w:t>przedstawił</w:t>
      </w:r>
      <w:r w:rsidRPr="0ACA543E">
        <w:rPr>
          <w:sz w:val="20"/>
          <w:szCs w:val="20"/>
        </w:rPr>
        <w:t xml:space="preserve"> swoje doświadczenie w realizacji prac badawczo-rozwojowych </w:t>
      </w:r>
      <w:r w:rsidR="39ED63D7" w:rsidRPr="0ACA543E">
        <w:rPr>
          <w:sz w:val="20"/>
          <w:szCs w:val="20"/>
        </w:rPr>
        <w:t xml:space="preserve">w </w:t>
      </w:r>
      <w:r w:rsidR="6A0A01B4" w:rsidRPr="0ACA543E">
        <w:rPr>
          <w:sz w:val="20"/>
          <w:szCs w:val="20"/>
        </w:rPr>
        <w:t>obszarze systemów</w:t>
      </w:r>
      <w:r w:rsidR="52410214" w:rsidRPr="0ACA543E">
        <w:rPr>
          <w:sz w:val="20"/>
          <w:szCs w:val="20"/>
        </w:rPr>
        <w:t xml:space="preserve"> </w:t>
      </w:r>
      <w:r w:rsidR="45BF4763" w:rsidRPr="0ACA543E">
        <w:rPr>
          <w:sz w:val="20"/>
          <w:szCs w:val="20"/>
        </w:rPr>
        <w:t xml:space="preserve">grzewczych lub </w:t>
      </w:r>
      <w:r w:rsidR="52410214" w:rsidRPr="0ACA543E">
        <w:rPr>
          <w:sz w:val="20"/>
          <w:szCs w:val="20"/>
        </w:rPr>
        <w:t>wentylacji</w:t>
      </w:r>
      <w:r w:rsidR="5BB71514" w:rsidRPr="0ACA543E">
        <w:rPr>
          <w:sz w:val="20"/>
          <w:szCs w:val="20"/>
        </w:rPr>
        <w:t xml:space="preserve"> lub</w:t>
      </w:r>
      <w:r w:rsidR="496C6A61" w:rsidRPr="0ACA543E">
        <w:rPr>
          <w:sz w:val="20"/>
          <w:szCs w:val="20"/>
        </w:rPr>
        <w:t xml:space="preserve"> klimatyzacji </w:t>
      </w:r>
      <w:r w:rsidR="42B522F2" w:rsidRPr="0ACA543E">
        <w:rPr>
          <w:sz w:val="20"/>
          <w:szCs w:val="20"/>
        </w:rPr>
        <w:t>lub</w:t>
      </w:r>
      <w:r w:rsidR="496C6A61" w:rsidRPr="0ACA543E">
        <w:rPr>
          <w:sz w:val="20"/>
          <w:szCs w:val="20"/>
        </w:rPr>
        <w:t xml:space="preserve"> automatyki</w:t>
      </w:r>
      <w:r w:rsidR="0DCE3D86" w:rsidRPr="0ACA543E">
        <w:rPr>
          <w:sz w:val="20"/>
          <w:szCs w:val="20"/>
        </w:rPr>
        <w:t xml:space="preserve"> </w:t>
      </w:r>
      <w:r w:rsidRPr="0ACA543E">
        <w:rPr>
          <w:sz w:val="20"/>
          <w:szCs w:val="20"/>
        </w:rPr>
        <w:t xml:space="preserve">oraz opisał Zespół Projektowy, jaki skieruje do realizacji Przedsięwzięcia. </w:t>
      </w:r>
    </w:p>
    <w:p w14:paraId="64A0F6E9" w14:textId="158CB5F0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Na podstawie opisów zamieszczonych w niniejszej części Wniosku, Zamawiający dokona o</w:t>
      </w:r>
      <w:r w:rsidR="00F74153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ceny Wymagania Jakościowego nr 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.6 z Załącznika nr 1 do Regulaminu. </w:t>
      </w:r>
    </w:p>
    <w:p w14:paraId="7D0E0DB2" w14:textId="77777777" w:rsidR="004E16F4" w:rsidRDefault="004E16F4" w:rsidP="00ED650A"/>
    <w:p w14:paraId="239B6D9B" w14:textId="51103FA1" w:rsidR="00ED650A" w:rsidRDefault="00ED650A" w:rsidP="006D51E8">
      <w:pPr>
        <w:pStyle w:val="Legenda"/>
        <w:keepNext/>
      </w:pPr>
      <w:bookmarkStart w:id="23" w:name="_Ref20829676"/>
      <w:r>
        <w:t xml:space="preserve">Tabela </w:t>
      </w:r>
      <w:r w:rsidR="00E975AC">
        <w:t>G</w:t>
      </w:r>
      <w:r>
        <w:t xml:space="preserve">1. Opis doświadczenia </w:t>
      </w:r>
      <w:r w:rsidR="007B05AA">
        <w:t xml:space="preserve">Wnioskodawcy </w:t>
      </w:r>
      <w:r>
        <w:t xml:space="preserve">w realizacji prac B+R – </w:t>
      </w:r>
      <w:r w:rsidR="004B417C">
        <w:t>Wymaganie Jakościowe</w:t>
      </w:r>
      <w:r w:rsidR="00C11BEC">
        <w:t xml:space="preserve"> n</w:t>
      </w:r>
      <w:r w:rsidR="00E975AC">
        <w:t xml:space="preserve">r </w:t>
      </w:r>
      <w:r w:rsidR="00F74153">
        <w:t>8</w:t>
      </w:r>
      <w:r w:rsidR="00C11BEC">
        <w:t xml:space="preserve">.6 </w:t>
      </w:r>
      <w:r w:rsidR="00F74153" w:rsidRPr="00563BAB">
        <w:t>dla Działania 1: „Wentylacja sal lekcyjnych”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F74153" w:rsidRPr="00664472" w14:paraId="77101B9C" w14:textId="77777777" w:rsidTr="0ACA543E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F74153" w:rsidRDefault="00F74153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F74153" w:rsidRPr="00DE04E9" w:rsidRDefault="00F74153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F74153" w:rsidRPr="00CC3507" w:rsidRDefault="00F74153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34415F3A" w:rsidR="00F74153" w:rsidRPr="0032582E" w:rsidRDefault="52410214" w:rsidP="004E16F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b/>
                <w:bCs/>
                <w:color w:val="000000" w:themeColor="text1"/>
                <w:sz w:val="20"/>
                <w:szCs w:val="20"/>
              </w:rPr>
              <w:t xml:space="preserve">Opis doświadczenia Wnioskodawcy w realizacji prac B+R </w:t>
            </w:r>
            <w:r w:rsidR="558FEEB8" w:rsidRPr="000C3130">
              <w:rPr>
                <w:b/>
                <w:bCs/>
                <w:color w:val="000000" w:themeColor="text1"/>
                <w:sz w:val="20"/>
                <w:szCs w:val="20"/>
              </w:rPr>
              <w:t xml:space="preserve">w obszarze </w:t>
            </w:r>
            <w:r w:rsidRPr="000C3130">
              <w:rPr>
                <w:b/>
                <w:bCs/>
                <w:color w:val="000000" w:themeColor="text1"/>
                <w:sz w:val="20"/>
                <w:szCs w:val="20"/>
              </w:rPr>
              <w:t>systemów</w:t>
            </w:r>
            <w:r w:rsidR="15D81DAA" w:rsidRPr="0ACA543E">
              <w:rPr>
                <w:b/>
                <w:bCs/>
                <w:color w:val="000000" w:themeColor="text1"/>
                <w:sz w:val="20"/>
                <w:szCs w:val="20"/>
              </w:rPr>
              <w:t xml:space="preserve"> grzewczych lub</w:t>
            </w:r>
            <w:r w:rsidRPr="000C3130">
              <w:rPr>
                <w:b/>
                <w:bCs/>
                <w:color w:val="000000" w:themeColor="text1"/>
                <w:sz w:val="20"/>
                <w:szCs w:val="20"/>
              </w:rPr>
              <w:t xml:space="preserve"> wentylacji</w:t>
            </w:r>
            <w:r w:rsidR="29F5320C" w:rsidRPr="0ACA543E">
              <w:rPr>
                <w:b/>
                <w:bCs/>
                <w:color w:val="000000" w:themeColor="text1"/>
                <w:sz w:val="20"/>
                <w:szCs w:val="20"/>
              </w:rPr>
              <w:t xml:space="preserve"> lub</w:t>
            </w:r>
            <w:r w:rsidR="29F5320C" w:rsidRPr="000C3130">
              <w:rPr>
                <w:b/>
                <w:bCs/>
                <w:color w:val="000000" w:themeColor="text1"/>
                <w:sz w:val="20"/>
                <w:szCs w:val="20"/>
              </w:rPr>
              <w:t xml:space="preserve"> klimatyzacji </w:t>
            </w:r>
            <w:r w:rsidR="29F5320C" w:rsidRPr="0ACA543E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29F5320C" w:rsidRPr="000C3130">
              <w:rPr>
                <w:b/>
                <w:bCs/>
                <w:color w:val="000000" w:themeColor="text1"/>
                <w:sz w:val="20"/>
                <w:szCs w:val="20"/>
              </w:rPr>
              <w:t xml:space="preserve"> automatyki</w:t>
            </w:r>
          </w:p>
        </w:tc>
      </w:tr>
      <w:tr w:rsidR="00ED650A" w:rsidRPr="00664472" w14:paraId="5F804EB5" w14:textId="77777777" w:rsidTr="0ACA543E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12A2952" w14:textId="3583E35F" w:rsidR="00ED650A" w:rsidRDefault="29B281AB" w:rsidP="004E16F4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Zamawiający wymaga, by </w:t>
            </w:r>
            <w:r w:rsidR="3D05CB56" w:rsidRPr="0ACA543E">
              <w:rPr>
                <w:sz w:val="20"/>
                <w:szCs w:val="20"/>
              </w:rPr>
              <w:t>W</w:t>
            </w:r>
            <w:r w:rsidR="24FFC565" w:rsidRPr="0ACA543E">
              <w:rPr>
                <w:sz w:val="20"/>
                <w:szCs w:val="20"/>
              </w:rPr>
              <w:t>nioskodawca</w:t>
            </w:r>
            <w:r w:rsidRPr="0ACA543E">
              <w:rPr>
                <w:sz w:val="20"/>
                <w:szCs w:val="20"/>
              </w:rPr>
              <w:t xml:space="preserve"> </w:t>
            </w:r>
            <w:r w:rsidR="391B0D4B" w:rsidRPr="0ACA543E">
              <w:rPr>
                <w:sz w:val="20"/>
                <w:szCs w:val="20"/>
              </w:rPr>
              <w:t>przedstawił</w:t>
            </w:r>
            <w:r w:rsidRPr="0ACA543E">
              <w:rPr>
                <w:sz w:val="20"/>
                <w:szCs w:val="20"/>
              </w:rPr>
              <w:t xml:space="preserve"> zrealizowane lub realizowane w okresie ostatnich 5 lat przed upływem terminu składania Wniosku, a jeżeli okres prowadzenia działalności był krótszy – w tym okresie, projekty B+R w obszarze</w:t>
            </w:r>
            <w:r w:rsidR="558FEEB8" w:rsidRPr="0ACA543E">
              <w:rPr>
                <w:sz w:val="20"/>
                <w:szCs w:val="20"/>
              </w:rPr>
              <w:t xml:space="preserve"> systemów </w:t>
            </w:r>
            <w:r w:rsidR="298C6153" w:rsidRPr="0ACA543E">
              <w:rPr>
                <w:sz w:val="20"/>
                <w:szCs w:val="20"/>
              </w:rPr>
              <w:t xml:space="preserve">grzewczych lub </w:t>
            </w:r>
            <w:r w:rsidR="558FEEB8" w:rsidRPr="0ACA543E">
              <w:rPr>
                <w:sz w:val="20"/>
                <w:szCs w:val="20"/>
              </w:rPr>
              <w:t>wentylacji</w:t>
            </w:r>
            <w:r w:rsidR="2FF1574B" w:rsidRPr="0ACA543E">
              <w:rPr>
                <w:sz w:val="20"/>
                <w:szCs w:val="20"/>
              </w:rPr>
              <w:t xml:space="preserve"> lub</w:t>
            </w:r>
            <w:r w:rsidR="0DEA8466" w:rsidRPr="0ACA543E">
              <w:rPr>
                <w:sz w:val="20"/>
                <w:szCs w:val="20"/>
              </w:rPr>
              <w:t xml:space="preserve"> klimatyzacji </w:t>
            </w:r>
            <w:r w:rsidR="4DED80AD" w:rsidRPr="0ACA543E">
              <w:rPr>
                <w:sz w:val="20"/>
                <w:szCs w:val="20"/>
              </w:rPr>
              <w:t>lub</w:t>
            </w:r>
            <w:r w:rsidR="0DEA8466" w:rsidRPr="0ACA543E">
              <w:rPr>
                <w:sz w:val="20"/>
                <w:szCs w:val="20"/>
              </w:rPr>
              <w:t xml:space="preserve"> automatyki</w:t>
            </w:r>
            <w:r w:rsidRPr="0ACA543E">
              <w:rPr>
                <w:sz w:val="20"/>
                <w:szCs w:val="20"/>
              </w:rPr>
              <w:t>. </w:t>
            </w:r>
          </w:p>
          <w:p w14:paraId="60ACC7F8" w14:textId="1BF503F9" w:rsidR="004E16F4" w:rsidRPr="00AC04D9" w:rsidRDefault="004E16F4" w:rsidP="004E16F4">
            <w:pPr>
              <w:jc w:val="both"/>
              <w:rPr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</w:t>
            </w:r>
            <w:r>
              <w:rPr>
                <w:color w:val="000000" w:themeColor="text1"/>
                <w:sz w:val="20"/>
                <w:szCs w:val="20"/>
              </w:rPr>
              <w:t>Projektu B+R Wnioskodawca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 wypełnia osobną tabelę </w:t>
            </w:r>
            <w:r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ED650A" w:rsidRPr="00664472" w14:paraId="7D5BC38B" w14:textId="77777777" w:rsidTr="0ACA543E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5056BBDA" w14:textId="77777777" w:rsidR="00ED650A" w:rsidRPr="00AC04D9" w:rsidRDefault="00ED650A" w:rsidP="001462DB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6264180" w14:textId="77777777" w:rsidR="70A62EBD" w:rsidRDefault="70A62EBD"/>
        </w:tc>
      </w:tr>
      <w:tr w:rsidR="00ED650A" w:rsidRPr="00664472" w14:paraId="60CA03AE" w14:textId="77777777" w:rsidTr="0ACA543E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0ACA543E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491B3C24" w14:textId="77777777" w:rsidR="70A62EBD" w:rsidRDefault="70A62EBD"/>
        </w:tc>
      </w:tr>
      <w:tr w:rsidR="00ED650A" w:rsidRPr="00664472" w14:paraId="5033340E" w14:textId="77777777" w:rsidTr="0ACA543E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10528CA6" w14:textId="77777777" w:rsidR="70A62EBD" w:rsidRDefault="70A62EBD"/>
        </w:tc>
      </w:tr>
      <w:tr w:rsidR="00ED650A" w:rsidRPr="00664472" w14:paraId="1BD28E3D" w14:textId="77777777" w:rsidTr="0ACA543E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39C0118B" w14:textId="5DCDCAF9" w:rsidR="00ED650A" w:rsidRPr="008E24EC" w:rsidRDefault="00ED650A" w:rsidP="70A62EBD">
            <w:pPr>
              <w:spacing w:before="60" w:after="60" w:line="240" w:lineRule="auto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Rola w projekcie (np. za realizację jakich zadań w projekcie odpowiadał </w:t>
            </w:r>
            <w:r w:rsidR="00975C91">
              <w:rPr>
                <w:sz w:val="20"/>
                <w:szCs w:val="20"/>
              </w:rPr>
              <w:t>Wnioskodawca</w:t>
            </w:r>
            <w:r w:rsidRPr="70A62EBD">
              <w:rPr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A31B3E9" w14:textId="3D30A4D4" w:rsidR="00ED650A" w:rsidRDefault="00ED650A" w:rsidP="70A62EBD"/>
    <w:p w14:paraId="2CC3FEC1" w14:textId="21DED6C4" w:rsidR="00ED650A" w:rsidRPr="004E16F4" w:rsidRDefault="00A71E1E" w:rsidP="00ED650A">
      <w:pPr>
        <w:pStyle w:val="Legenda"/>
        <w:keepNext/>
        <w:rPr>
          <w:b/>
        </w:rPr>
      </w:pPr>
      <w:r>
        <w:t xml:space="preserve">Tabela </w:t>
      </w:r>
      <w:r w:rsidR="00E975AC">
        <w:t>G</w:t>
      </w:r>
      <w:r w:rsidR="00ED650A">
        <w:t>2. Zespół Projektowy</w:t>
      </w:r>
      <w:r w:rsidR="22FC3DBC">
        <w:t xml:space="preserve"> </w:t>
      </w:r>
      <w:r w:rsidR="004E16F4">
        <w:t>– Wymaganie Jakościowe nr 8</w:t>
      </w:r>
      <w:r w:rsidR="00C11BEC">
        <w:t xml:space="preserve">.6 </w:t>
      </w:r>
      <w:r w:rsidR="004E16F4" w:rsidRPr="00563BAB">
        <w:t>dla Działania 1: „Wentylacja sal lekcyjnych”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4E16F4" w:rsidRPr="00664472" w14:paraId="6B7CD79D" w14:textId="77777777" w:rsidTr="009B4573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BCBCEF3" w14:textId="77777777" w:rsidR="004E16F4" w:rsidRDefault="004E16F4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CF1013" w14:textId="77777777" w:rsidR="004E16F4" w:rsidRPr="00DE04E9" w:rsidRDefault="004E16F4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76A893E6" w14:textId="77777777" w:rsidR="004E16F4" w:rsidRPr="00E8401C" w:rsidRDefault="004E16F4" w:rsidP="00BD59F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683317" w14:textId="77777777" w:rsidR="004E16F4" w:rsidRPr="004B2A69" w:rsidRDefault="004E16F4" w:rsidP="004E16F4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D650A" w:rsidRPr="001B40B5" w14:paraId="3ECDE52E" w14:textId="77777777" w:rsidTr="715BD39F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2F688F35" w14:textId="77777777" w:rsidR="00ED650A" w:rsidRPr="001B40B5" w:rsidRDefault="00ED650A" w:rsidP="00BD59F0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94AB0C1" w14:textId="0AB4ED27" w:rsidR="00ED650A" w:rsidRPr="001B40B5" w:rsidRDefault="0C3F7A90" w:rsidP="70A62E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Należy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>opisa</w:t>
            </w:r>
            <w:r w:rsidR="5A3A5EF2" w:rsidRPr="70A62EBD">
              <w:rPr>
                <w:color w:val="000000" w:themeColor="text1"/>
                <w:sz w:val="20"/>
                <w:szCs w:val="20"/>
              </w:rPr>
              <w:t>ć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 xml:space="preserve"> Zespół Projektowy, jaki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 xml:space="preserve">planuje zaangażować do realizacji Przedsięwzięcia.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>zobowiązany jest wykazać w szczególności doświadczenie zawodowe Członków Zespołu Projektowego.</w:t>
            </w:r>
          </w:p>
          <w:p w14:paraId="216BC76A" w14:textId="12B2DA0C" w:rsidR="00ED650A" w:rsidRPr="001B40B5" w:rsidRDefault="00ED650A" w:rsidP="007B05A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z Członków Zespołu Projektowego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E90F78">
              <w:rPr>
                <w:color w:val="000000" w:themeColor="text1"/>
                <w:sz w:val="20"/>
                <w:szCs w:val="20"/>
              </w:rPr>
              <w:t>ni</w:t>
            </w:r>
            <w:r w:rsidR="007B05AA">
              <w:rPr>
                <w:color w:val="000000" w:themeColor="text1"/>
                <w:sz w:val="20"/>
                <w:szCs w:val="20"/>
              </w:rPr>
              <w:t>o</w:t>
            </w:r>
            <w:r w:rsidR="00E90F78">
              <w:rPr>
                <w:color w:val="000000" w:themeColor="text1"/>
                <w:sz w:val="20"/>
                <w:szCs w:val="20"/>
              </w:rPr>
              <w:t>s</w:t>
            </w:r>
            <w:r w:rsidR="007B05AA">
              <w:rPr>
                <w:color w:val="000000" w:themeColor="text1"/>
                <w:sz w:val="20"/>
                <w:szCs w:val="20"/>
              </w:rPr>
              <w:t>kodawc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a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wypełnia osobną tabelę </w:t>
            </w:r>
            <w:r w:rsidR="00E975AC"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.2.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dodatkowo załącza do Wniosku dokumenty potwierdzające doświadczenie Członków Zespołu Projektowego (np. CV lub referencje), kopie uprawnień zawodowych (jeśli ich posiadanie jest wymagane), certyfikatów lub innych dokumentów, które uwiarygodniają przedstawiane informacje.</w:t>
            </w:r>
          </w:p>
        </w:tc>
      </w:tr>
      <w:tr w:rsidR="00ED650A" w:rsidRPr="00664472" w14:paraId="377D19C8" w14:textId="77777777" w:rsidTr="715BD39F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BDDEDF9" w14:textId="77777777" w:rsidR="00ED650A" w:rsidRPr="00D97668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0BFF689D" w14:textId="77777777" w:rsidR="00ED650A" w:rsidRPr="00D97668" w:rsidRDefault="00ED650A" w:rsidP="001462DB">
            <w:pPr>
              <w:numPr>
                <w:ilvl w:val="0"/>
                <w:numId w:val="12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5D0BF3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F1B5AF4" w14:textId="77777777" w:rsidR="00ED650A" w:rsidRDefault="00ED650A" w:rsidP="00BD59F0"/>
        </w:tc>
      </w:tr>
      <w:tr w:rsidR="00ED650A" w:rsidRPr="00664472" w14:paraId="3F2D9A91" w14:textId="77777777" w:rsidTr="715BD39F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552F103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69F4D462" w14:textId="77777777" w:rsidR="00ED650A" w:rsidRPr="00D97668" w:rsidRDefault="00ED650A" w:rsidP="001462DB">
            <w:pPr>
              <w:numPr>
                <w:ilvl w:val="0"/>
                <w:numId w:val="12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70849AB3" w14:textId="77777777" w:rsidR="00ED650A" w:rsidRPr="00D97668" w:rsidRDefault="00ED650A" w:rsidP="00BD59F0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05523E53" w14:textId="77777777" w:rsidR="00ED650A" w:rsidRDefault="00ED650A" w:rsidP="00BD59F0"/>
        </w:tc>
      </w:tr>
      <w:tr w:rsidR="00ED650A" w:rsidRPr="00664472" w14:paraId="3A7589FF" w14:textId="77777777" w:rsidTr="715BD39F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38F9127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45C07543" w14:textId="77777777" w:rsidR="00ED650A" w:rsidRPr="00D97668" w:rsidRDefault="00ED650A" w:rsidP="001462DB">
            <w:pPr>
              <w:numPr>
                <w:ilvl w:val="0"/>
                <w:numId w:val="12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035F5AFE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Opis doświadczenia członka Zespołu Projektowego we wskazanym/-ych obszarze/-ach z zakresem obowiązków </w:t>
            </w:r>
            <w:r w:rsidRPr="00D97668">
              <w:rPr>
                <w:rFonts w:cstheme="minorHAnsi"/>
                <w:sz w:val="20"/>
                <w:szCs w:val="20"/>
              </w:rPr>
              <w:lastRenderedPageBreak/>
              <w:t>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3757B2DD" w14:textId="77777777" w:rsidR="00ED650A" w:rsidRPr="00D97668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3C1CFF6B" w14:textId="77777777" w:rsidTr="715BD39F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A3BE0F1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76314734" w14:textId="77777777" w:rsidR="00ED650A" w:rsidRPr="00D97668" w:rsidRDefault="00ED650A" w:rsidP="001462DB">
            <w:pPr>
              <w:numPr>
                <w:ilvl w:val="0"/>
                <w:numId w:val="12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B8584EF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0782480" w14:textId="77777777" w:rsidR="00ED650A" w:rsidRDefault="00ED650A" w:rsidP="00BD59F0"/>
        </w:tc>
      </w:tr>
    </w:tbl>
    <w:p w14:paraId="1E1A6620" w14:textId="730B65C7" w:rsidR="00A71E1E" w:rsidRDefault="00A71E1E" w:rsidP="70A62EBD"/>
    <w:p w14:paraId="3319A3E2" w14:textId="77777777" w:rsidR="007B05AA" w:rsidRPr="00A71E1E" w:rsidRDefault="007B05AA" w:rsidP="70A62EBD"/>
    <w:p w14:paraId="38E9136A" w14:textId="665860E8" w:rsidR="00ED650A" w:rsidRPr="002D21DE" w:rsidRDefault="29B281AB" w:rsidP="00ED650A">
      <w:pPr>
        <w:pStyle w:val="Nagwek1"/>
      </w:pPr>
      <w:r>
        <w:t>OŚWIADCZENIE O 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304BBE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6F8E1013" w:rsidR="00ED650A" w:rsidRDefault="00304BBE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6"/>
        <w:gridCol w:w="555"/>
        <w:gridCol w:w="1984"/>
        <w:gridCol w:w="3768"/>
        <w:gridCol w:w="1754"/>
      </w:tblGrid>
      <w:tr w:rsidR="00ED650A" w14:paraId="6DF2FB3A" w14:textId="77777777" w:rsidTr="00BD59F0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380BAE4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BD59F0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Default="00ED650A" w:rsidP="00ED650A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70208D9" w14:textId="3A674CEE" w:rsidR="00ED650A" w:rsidRDefault="00ED650A" w:rsidP="70A62EBD">
      <w:pPr>
        <w:spacing w:after="40" w:line="252" w:lineRule="auto"/>
        <w:ind w:left="360"/>
        <w:jc w:val="both"/>
        <w:rPr>
          <w:i/>
          <w:iCs/>
        </w:rPr>
      </w:pPr>
      <w:r w:rsidRPr="70A62EBD">
        <w:rPr>
          <w:i/>
          <w:iCs/>
        </w:rPr>
        <w:t xml:space="preserve">**należy opisać zakres tematyczny, w jakim </w:t>
      </w:r>
      <w:r w:rsidR="001452E3" w:rsidRPr="70A62EBD">
        <w:rPr>
          <w:i/>
          <w:iCs/>
        </w:rPr>
        <w:t>W</w:t>
      </w:r>
      <w:r w:rsidR="001452E3">
        <w:rPr>
          <w:i/>
          <w:iCs/>
        </w:rPr>
        <w:t>nioskodawca</w:t>
      </w:r>
      <w:r w:rsidR="001452E3" w:rsidRPr="70A62EBD">
        <w:rPr>
          <w:i/>
          <w:iCs/>
        </w:rPr>
        <w:t xml:space="preserve"> </w:t>
      </w:r>
      <w:r w:rsidRPr="70A62EBD">
        <w:rPr>
          <w:i/>
          <w:iCs/>
        </w:rPr>
        <w:t>będzie współpracować z podwykonawcami.</w:t>
      </w:r>
    </w:p>
    <w:p w14:paraId="134903B0" w14:textId="0D66B480" w:rsidR="00ED650A" w:rsidRDefault="00ED650A" w:rsidP="00ED650A"/>
    <w:p w14:paraId="1DD6FC54" w14:textId="37F1863A" w:rsidR="00ED650A" w:rsidRDefault="29B281AB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0ACA543E">
        <w:rPr>
          <w:rFonts w:cstheme="minorBidi"/>
        </w:rPr>
        <w:t>OŚWIADCZENIE O BRAKU PODSTAW WYKLUCZENIA</w:t>
      </w:r>
    </w:p>
    <w:p w14:paraId="47B73B02" w14:textId="77777777" w:rsidR="00ED650A" w:rsidRPr="00ED650A" w:rsidRDefault="00ED650A" w:rsidP="00ED650A"/>
    <w:p w14:paraId="60CAF6C4" w14:textId="5BB3BFB6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oświadczam/oświadczamy, że w stosunku do </w:t>
      </w:r>
      <w:r w:rsidR="00975C91">
        <w:rPr>
          <w:sz w:val="20"/>
          <w:szCs w:val="20"/>
        </w:rPr>
        <w:t>Wnioskodawcy</w:t>
      </w:r>
      <w:r w:rsidRPr="70A62EBD">
        <w:rPr>
          <w:sz w:val="20"/>
          <w:szCs w:val="20"/>
        </w:rPr>
        <w:t xml:space="preserve"> (a w przypadku złożenia Wniosku łącznie przez kilka podmiotów – w stosunku do żadnego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nie zachodzą podstawy wykluczenia z Postępowania, o których mowa w rozdziale II ppkt 2.2 ust. 1 Regulaminu.</w:t>
      </w:r>
    </w:p>
    <w:p w14:paraId="38273D82" w14:textId="38026315" w:rsidR="00ED650A" w:rsidRDefault="00ED650A" w:rsidP="00ED650A"/>
    <w:p w14:paraId="165067EE" w14:textId="299683D2" w:rsidR="00ED650A" w:rsidRDefault="29B281AB" w:rsidP="00ED650A">
      <w:pPr>
        <w:pStyle w:val="Nagwek1"/>
      </w:pPr>
      <w:r>
        <w:t xml:space="preserve">INNE OŚWIADCZENIA </w:t>
      </w:r>
      <w:r w:rsidR="5953C44D">
        <w:t>WNIOSKODAWCY</w:t>
      </w:r>
    </w:p>
    <w:p w14:paraId="79235663" w14:textId="0866F32E" w:rsidR="00ED650A" w:rsidRDefault="00ED650A" w:rsidP="00ED650A"/>
    <w:p w14:paraId="639A24DB" w14:textId="73E4411F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 w imieniu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że:</w:t>
      </w:r>
    </w:p>
    <w:p w14:paraId="2B84E41D" w14:textId="1ED0BF7C" w:rsidR="00ED650A" w:rsidRPr="002E2CCF" w:rsidRDefault="001452E3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lastRenderedPageBreak/>
        <w:t>W</w:t>
      </w:r>
      <w:r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</w:t>
      </w:r>
      <w:r w:rsidR="00ED650A" w:rsidRPr="70A62EBD">
        <w:rPr>
          <w:sz w:val="20"/>
          <w:szCs w:val="20"/>
        </w:rPr>
        <w:t xml:space="preserve">zapoznał się z warunkami zamówienia 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493BA44E" w:rsidR="00ED650A" w:rsidRPr="002E2CCF" w:rsidRDefault="001452E3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32372935" w:rsidR="00ED650A" w:rsidRPr="002E2CCF" w:rsidRDefault="001452E3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spełnia wszystkie wymagania zawarte w Regulaminie,</w:t>
      </w:r>
    </w:p>
    <w:p w14:paraId="3E702BF3" w14:textId="5F6BFFDC" w:rsidR="00ED650A" w:rsidRPr="002E2CCF" w:rsidRDefault="001452E3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wyraża zgodę na doręczenie korespondencji, w tym pism i informacji w Postępowaniu w wersji elektronicznej, na adres e-mail wskazany w punkcie C. Wniosku,</w:t>
      </w:r>
    </w:p>
    <w:p w14:paraId="34E01E97" w14:textId="43E59425" w:rsidR="00ED650A" w:rsidRPr="002E2CCF" w:rsidRDefault="5953C44D" w:rsidP="0ACA543E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rFonts w:eastAsiaTheme="minorEastAsia"/>
          <w:sz w:val="20"/>
          <w:szCs w:val="20"/>
        </w:rPr>
      </w:pPr>
      <w:r w:rsidRPr="0ACA543E">
        <w:rPr>
          <w:sz w:val="20"/>
          <w:szCs w:val="20"/>
        </w:rPr>
        <w:t>Wnioskodawca</w:t>
      </w:r>
      <w:r w:rsidR="29B281AB" w:rsidRPr="0ACA543E">
        <w:rPr>
          <w:sz w:val="20"/>
          <w:szCs w:val="20"/>
        </w:rPr>
        <w:t xml:space="preserve">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359422FE" w:rsidR="00ED650A" w:rsidRPr="002E2CCF" w:rsidRDefault="29B281AB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0ACA543E">
        <w:rPr>
          <w:sz w:val="20"/>
          <w:szCs w:val="20"/>
        </w:rPr>
        <w:t xml:space="preserve">złożony przez </w:t>
      </w:r>
      <w:r w:rsidR="5953C44D" w:rsidRPr="0ACA543E">
        <w:rPr>
          <w:sz w:val="20"/>
          <w:szCs w:val="20"/>
        </w:rPr>
        <w:t xml:space="preserve">Wnioskodawcę </w:t>
      </w:r>
      <w:r w:rsidRPr="0ACA543E">
        <w:rPr>
          <w:sz w:val="20"/>
          <w:szCs w:val="20"/>
        </w:rPr>
        <w:t>Wniosek jest zgodny z treścią Regulaminu,</w:t>
      </w:r>
    </w:p>
    <w:p w14:paraId="17E55719" w14:textId="29E1C5C3" w:rsidR="00ED650A" w:rsidRPr="002E2CCF" w:rsidRDefault="5953C44D" w:rsidP="001462DB">
      <w:pPr>
        <w:pStyle w:val="Styl4"/>
        <w:numPr>
          <w:ilvl w:val="0"/>
          <w:numId w:val="10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0ACA543E">
        <w:rPr>
          <w:sz w:val="20"/>
          <w:szCs w:val="20"/>
        </w:rPr>
        <w:t>Wnioskodawca</w:t>
      </w:r>
      <w:r w:rsidR="29B281AB" w:rsidRPr="0ACA543E">
        <w:rPr>
          <w:sz w:val="20"/>
          <w:szCs w:val="20"/>
        </w:rPr>
        <w:t xml:space="preserve"> wnosi o dopuszczenie do udziału w Postępowaniu i o zawarcie Umowy,</w:t>
      </w:r>
    </w:p>
    <w:p w14:paraId="544B0C82" w14:textId="0636B6C5" w:rsidR="00ED650A" w:rsidRPr="002E2CCF" w:rsidRDefault="29B281AB" w:rsidP="001462DB">
      <w:pPr>
        <w:pStyle w:val="Styl4"/>
        <w:numPr>
          <w:ilvl w:val="0"/>
          <w:numId w:val="10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0ACA543E">
        <w:rPr>
          <w:sz w:val="20"/>
          <w:szCs w:val="20"/>
        </w:rPr>
        <w:t xml:space="preserve">w przypadku dopuszczenia </w:t>
      </w:r>
      <w:r w:rsidR="5953C44D" w:rsidRPr="0ACA543E">
        <w:rPr>
          <w:sz w:val="20"/>
          <w:szCs w:val="20"/>
        </w:rPr>
        <w:t>Wnioskodawcy</w:t>
      </w:r>
      <w:r w:rsidRPr="0ACA543E">
        <w:rPr>
          <w:sz w:val="20"/>
          <w:szCs w:val="20"/>
        </w:rPr>
        <w:t xml:space="preserve"> do zawarcia Umowy, zobowiązuje się on w terminie i miejscu wyznaczonym przez NCBR do zawarcia Umowy zgodnie z Regulaminem,</w:t>
      </w:r>
    </w:p>
    <w:p w14:paraId="5E2BBA6E" w14:textId="77777777" w:rsidR="00ED650A" w:rsidRPr="002E2CCF" w:rsidRDefault="29B281AB" w:rsidP="0ACA543E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0ACA543E">
        <w:rPr>
          <w:sz w:val="20"/>
          <w:szCs w:val="20"/>
        </w:rPr>
        <w:t xml:space="preserve">że osoby wskazane we Wniosku zostały poinformowane o regulacjach wynikających z RODO, ustawy z dnia 10 maja 2018 roku </w:t>
      </w:r>
      <w:r w:rsidRPr="0ACA543E">
        <w:rPr>
          <w:i/>
          <w:iCs/>
          <w:sz w:val="20"/>
          <w:szCs w:val="20"/>
        </w:rPr>
        <w:t>o ochronie danych</w:t>
      </w:r>
      <w:r w:rsidRPr="0ACA543E">
        <w:rPr>
          <w:sz w:val="20"/>
          <w:szCs w:val="20"/>
        </w:rPr>
        <w:t xml:space="preserve"> (t.j. Dz. U. z 2019 r. poz. 1781) oraz powiązanymi z nim powszechnie obowiązującymi przepisami prawa polskiego,</w:t>
      </w:r>
    </w:p>
    <w:p w14:paraId="41A64B4E" w14:textId="77777777" w:rsidR="00C518DF" w:rsidRPr="00C518DF" w:rsidRDefault="29B281AB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</w:pPr>
      <w:r w:rsidRPr="0ACA543E">
        <w:rPr>
          <w:sz w:val="20"/>
          <w:szCs w:val="20"/>
        </w:rPr>
        <w:t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</w:t>
      </w:r>
      <w:r w:rsidR="49C0A0D9" w:rsidRPr="0ACA543E">
        <w:rPr>
          <w:sz w:val="20"/>
          <w:szCs w:val="20"/>
        </w:rPr>
        <w:t>,</w:t>
      </w:r>
    </w:p>
    <w:p w14:paraId="4E9BFAAE" w14:textId="379EA48B" w:rsidR="00ED650A" w:rsidRPr="00C518DF" w:rsidRDefault="49C0A0D9" w:rsidP="00C518DF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ACA543E">
        <w:rPr>
          <w:sz w:val="20"/>
          <w:szCs w:val="20"/>
        </w:rPr>
        <w:t>Wnioskodawca w razie ewentualnej realizacji prac B+R w Etapie II oraz braku realizacji Wymagania Opcjonalnego w zakresie współpracy z Uczestnikiem Przedsięwzięcia w Strumieniu „System”, zobowiązuje się dostarczyć na własny koszt Demonstrator Baterii Partnerowi Strategicznemu, wybranemu przez NCBR, w terminie wskazanym w Umowie</w:t>
      </w:r>
      <w:r w:rsidR="29B281AB" w:rsidRPr="0ACA543E">
        <w:rPr>
          <w:sz w:val="20"/>
          <w:szCs w:val="20"/>
        </w:rPr>
        <w:t xml:space="preserve">.  </w:t>
      </w:r>
    </w:p>
    <w:p w14:paraId="708BF391" w14:textId="058657FA" w:rsidR="00ED650A" w:rsidRDefault="00ED650A" w:rsidP="00ED650A"/>
    <w:p w14:paraId="6F4D5089" w14:textId="5ACA7772" w:rsidR="00ED650A" w:rsidRPr="00ED650A" w:rsidRDefault="29B281AB" w:rsidP="00ED650A">
      <w:pPr>
        <w:pStyle w:val="Nagwek1"/>
      </w:pPr>
      <w:r>
        <w:t>WARIANT B I PLAN KOMERCJALIZACJI</w:t>
      </w:r>
    </w:p>
    <w:p w14:paraId="0DE9C3BA" w14:textId="77777777" w:rsidR="00ED650A" w:rsidRPr="00ED650A" w:rsidRDefault="00ED650A" w:rsidP="00ED65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2267"/>
        <w:gridCol w:w="1696"/>
      </w:tblGrid>
      <w:tr w:rsidR="00ED650A" w14:paraId="4C8D2CA3" w14:textId="77777777" w:rsidTr="70A62EBD">
        <w:tc>
          <w:tcPr>
            <w:tcW w:w="5098" w:type="dxa"/>
            <w:shd w:val="clear" w:color="auto" w:fill="A8D08D" w:themeFill="accent6" w:themeFillTint="99"/>
            <w:vAlign w:val="center"/>
          </w:tcPr>
          <w:p w14:paraId="7F864DE1" w14:textId="676020A0" w:rsidR="00ED650A" w:rsidRPr="00D42C00" w:rsidRDefault="79F39EF7" w:rsidP="70A62EBD">
            <w:r w:rsidRPr="70A62EBD">
              <w:t>W</w:t>
            </w:r>
            <w:r w:rsidR="001452E3">
              <w:t>nioskodawc</w:t>
            </w:r>
            <w:r w:rsidR="00ED650A" w:rsidRPr="70A62EBD">
              <w:t>a wybiera Wariant B w przedmiocie zasad współpracy dotyczącej Komercjalizacji Rozwiązania</w:t>
            </w:r>
          </w:p>
        </w:tc>
        <w:tc>
          <w:tcPr>
            <w:tcW w:w="2268" w:type="dxa"/>
            <w:vAlign w:val="center"/>
          </w:tcPr>
          <w:p w14:paraId="5E66B68F" w14:textId="77777777" w:rsidR="00ED650A" w:rsidRPr="00D42C00" w:rsidRDefault="00304BBE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304BBE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4E9FF857" w14:textId="42F0CA1A" w:rsidR="00ED650A" w:rsidRDefault="00ED650A" w:rsidP="00ED650A"/>
    <w:p w14:paraId="242AC781" w14:textId="2A759DE0" w:rsidR="00ED650A" w:rsidRDefault="00ED650A" w:rsidP="00ED650A">
      <w:pPr>
        <w:jc w:val="both"/>
      </w:pPr>
      <w:r>
        <w:t xml:space="preserve">W Przypadku odpowiedzi „TAK” </w:t>
      </w:r>
      <w:r w:rsidR="001452E3">
        <w:t xml:space="preserve">Wnioskodawca </w:t>
      </w:r>
      <w:r>
        <w:t>jest zobowiązany załączyć Plan Komercjalizacji zawierający co najmniej:</w:t>
      </w:r>
    </w:p>
    <w:p w14:paraId="183478A8" w14:textId="65160578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 xml:space="preserve">opis wszystkich planowanych sposobów i rynków, na których </w:t>
      </w:r>
      <w:r w:rsidR="001452E3">
        <w:t xml:space="preserve">Wnioskodawca </w:t>
      </w:r>
      <w:r>
        <w:t>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 xml:space="preserve">określenie działań podejmowanych w celu komercjalizacji Rozwiązania w okresie </w:t>
      </w:r>
      <w:bookmarkStart w:id="24" w:name="_Hlk58885389"/>
      <w:r>
        <w:t>pięciu lat od zakończenia Etapu I</w:t>
      </w:r>
      <w:bookmarkEnd w:id="24"/>
      <w:r>
        <w:t>, z rozbiciem na kwartały,</w:t>
      </w:r>
    </w:p>
    <w:p w14:paraId="5F77D947" w14:textId="77777777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>opisanie celów sprzedażowych oraz wskaźników efektywności (KPI) z rozbiciem na kwartały,</w:t>
      </w:r>
    </w:p>
    <w:p w14:paraId="13D74F7D" w14:textId="5677EC01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lastRenderedPageBreak/>
        <w:t xml:space="preserve">opis ustalonych przez </w:t>
      </w:r>
      <w:r w:rsidR="001452E3">
        <w:t xml:space="preserve">Wnioskodawcę </w:t>
      </w:r>
      <w:r>
        <w:t>ryzyk dla komercjalizacji Wyników Prac B+R oraz Technologii Zależnych,</w:t>
      </w:r>
    </w:p>
    <w:p w14:paraId="461127F4" w14:textId="77777777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>opis dodatkowych zobowiązań służących realizacji Planu Komercjalizacji, z rozbiciem na kwartały w horyzoncie czasowym pięć lat od zakończenia Etapu I,</w:t>
      </w:r>
    </w:p>
    <w:p w14:paraId="1B36A8AA" w14:textId="14C009CF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 xml:space="preserve">wskazanie prognozowanych przychodów </w:t>
      </w:r>
      <w:r w:rsidR="79F39EF7">
        <w:t>W</w:t>
      </w:r>
      <w:r w:rsidR="001452E3">
        <w:t xml:space="preserve">nioskodawcy </w:t>
      </w:r>
      <w:r>
        <w:t>z tytułu komercjalizacji Wyników Prac B+R oraz Technologii Zależnych wraz z wyszczególnieniem przysługującego NCBR udziału w Przychodach z Komercjalizacji Wyników Prac B+R oraz Komercjalizacji Technologii Zależnych oraz uzasadnieniem wyliczenia, w szczególności odnoszącym się do pkt 1-2),</w:t>
      </w:r>
    </w:p>
    <w:p w14:paraId="343A9D75" w14:textId="4882CA74" w:rsidR="00ED650A" w:rsidRDefault="29B281AB" w:rsidP="16979AD7">
      <w:pPr>
        <w:pStyle w:val="Akapitzlist"/>
        <w:numPr>
          <w:ilvl w:val="0"/>
          <w:numId w:val="16"/>
        </w:numPr>
        <w:jc w:val="both"/>
        <w:rPr>
          <w:rFonts w:eastAsiaTheme="minorEastAsia"/>
        </w:rPr>
      </w:pPr>
      <w:r>
        <w:t xml:space="preserve">określenie sposobu uzyskania dla NCBR zwrotu wskazanego w art. </w:t>
      </w:r>
      <w:r w:rsidR="69A7BC20">
        <w:t xml:space="preserve">28 </w:t>
      </w:r>
      <w:r>
        <w:t>§</w:t>
      </w:r>
      <w:r w:rsidR="69A7BC20">
        <w:t>3</w:t>
      </w:r>
      <w:r>
        <w:t xml:space="preserve"> Umowy w okresie </w:t>
      </w:r>
      <w:r w:rsidR="69A7BC20">
        <w:t xml:space="preserve">piętnastu </w:t>
      </w:r>
      <w:r>
        <w:t>lat od zakończenia Etapu I, z rozbiciem wskazanej kwoty na kwartały.</w:t>
      </w:r>
    </w:p>
    <w:p w14:paraId="1884CADD" w14:textId="77777777" w:rsidR="00A71E1E" w:rsidRDefault="00A71E1E" w:rsidP="00A71E1E">
      <w:pPr>
        <w:pStyle w:val="Akapitzlist"/>
        <w:jc w:val="both"/>
      </w:pPr>
    </w:p>
    <w:p w14:paraId="0082486C" w14:textId="77777777" w:rsidR="00ED650A" w:rsidRDefault="29B281AB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0ACA543E">
        <w:rPr>
          <w:rFonts w:cstheme="minorBidi"/>
        </w:rPr>
        <w:t>KRAJOWA INTELIGENTNA SPECJALIZACJA</w:t>
      </w:r>
    </w:p>
    <w:p w14:paraId="2A861DFD" w14:textId="5DEB31A6" w:rsidR="00ED650A" w:rsidRDefault="00ED650A" w:rsidP="00ED650A"/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48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3. Biotechnologiczne i chemiczne procesy, bioprodukty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4. Wysokosprawne, niskoemisyjne i zintegrowane układy wytwarzania, magazynowania, przesyłu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KIS 8. Wielofunkcyjne materiały i kompozyty o zaawansowanych właściwościach, w tym nanoprocesy  i nanoprodukty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geoinformacyjne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29B281AB" w:rsidP="00ED650A">
      <w:pPr>
        <w:pStyle w:val="Nagwek1"/>
      </w:pPr>
      <w:r>
        <w:t>ZAŁĄCZNIKI</w:t>
      </w:r>
    </w:p>
    <w:p w14:paraId="47275232" w14:textId="7219A515" w:rsidR="00ED650A" w:rsidRDefault="00ED650A" w:rsidP="00ED650A"/>
    <w:p w14:paraId="6E83B06D" w14:textId="5DAF2F50" w:rsidR="00ED650A" w:rsidRDefault="00ED650A" w:rsidP="00ED650A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Uwaga! Jeżeli </w:t>
      </w:r>
      <w:r w:rsidR="00400BAA">
        <w:rPr>
          <w:sz w:val="20"/>
          <w:szCs w:val="20"/>
        </w:rPr>
        <w:t>Wni</w:t>
      </w:r>
      <w:r w:rsidR="001452E3">
        <w:rPr>
          <w:sz w:val="20"/>
          <w:szCs w:val="20"/>
        </w:rPr>
        <w:t>o</w:t>
      </w:r>
      <w:r w:rsidR="00400BAA">
        <w:rPr>
          <w:sz w:val="20"/>
          <w:szCs w:val="20"/>
        </w:rPr>
        <w:t>s</w:t>
      </w:r>
      <w:r w:rsidR="001452E3">
        <w:rPr>
          <w:sz w:val="20"/>
          <w:szCs w:val="20"/>
        </w:rPr>
        <w:t>kodawca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załącza do Wniosku dodatkowe Załączniki (np. do poszczególnych tabel) zoblig</w:t>
      </w:r>
      <w:r w:rsidR="00952983" w:rsidRPr="70A62EBD">
        <w:rPr>
          <w:sz w:val="20"/>
          <w:szCs w:val="20"/>
        </w:rPr>
        <w:t xml:space="preserve">owany jest je wykazać w Tabeli </w:t>
      </w:r>
      <w:r w:rsidR="00E975AC">
        <w:rPr>
          <w:sz w:val="20"/>
          <w:szCs w:val="20"/>
        </w:rPr>
        <w:t>M</w:t>
      </w:r>
      <w:r w:rsidRPr="70A62EBD">
        <w:rPr>
          <w:sz w:val="20"/>
          <w:szCs w:val="20"/>
        </w:rPr>
        <w:t>.1.</w:t>
      </w:r>
    </w:p>
    <w:p w14:paraId="5B32F060" w14:textId="3533B89C" w:rsidR="00952983" w:rsidRPr="002E2CCF" w:rsidRDefault="00952983" w:rsidP="00ED650A">
      <w:pPr>
        <w:jc w:val="both"/>
        <w:rPr>
          <w:sz w:val="20"/>
          <w:szCs w:val="20"/>
        </w:rPr>
      </w:pPr>
    </w:p>
    <w:p w14:paraId="5CDEFD21" w14:textId="6D0A60A8" w:rsidR="00ED650A" w:rsidRPr="00952983" w:rsidRDefault="00952983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</w:t>
      </w:r>
      <w:r w:rsidR="00E975AC">
        <w:rPr>
          <w:i/>
          <w:iCs/>
          <w:color w:val="44546A" w:themeColor="text2"/>
          <w:sz w:val="18"/>
          <w:szCs w:val="18"/>
        </w:rPr>
        <w:t>M</w:t>
      </w:r>
      <w:r w:rsidRPr="70A62EBD">
        <w:rPr>
          <w:i/>
          <w:iCs/>
          <w:color w:val="44546A" w:themeColor="text2"/>
          <w:sz w:val="18"/>
          <w:szCs w:val="18"/>
        </w:rPr>
        <w:t>.1. Wykaz załączników</w:t>
      </w:r>
      <w:r w:rsidR="16104FFF"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4E16F4" w:rsidRPr="004E16F4">
        <w:rPr>
          <w:i/>
          <w:iCs/>
          <w:color w:val="44546A" w:themeColor="text2"/>
          <w:sz w:val="18"/>
          <w:szCs w:val="18"/>
        </w:rPr>
        <w:t>dla Działania 1: „Wentylacja sal lekcyjnych”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0ACA543E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0ACA543E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4DFD0481" w14:textId="3510FA34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0A62EBD">
              <w:t xml:space="preserve">dokument wykazujący umocowanie osób składających podpis w imieniu </w:t>
            </w:r>
            <w:r w:rsidR="001452E3">
              <w:t>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0ACA543E">
        <w:tc>
          <w:tcPr>
            <w:tcW w:w="558" w:type="dxa"/>
            <w:shd w:val="clear" w:color="auto" w:fill="A8D08D" w:themeFill="accent6" w:themeFillTint="99"/>
          </w:tcPr>
          <w:p w14:paraId="2576DC5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0ACA543E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0ACA543E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AD54A3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0ACA543E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DE7348C" w14:textId="37721DF6" w:rsidR="00952983" w:rsidRPr="00F72E87" w:rsidRDefault="317B6254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>
              <w:t xml:space="preserve">Wypełniony przez </w:t>
            </w:r>
            <w:r w:rsidR="5953C44D">
              <w:t xml:space="preserve">Wnioskodawcę </w:t>
            </w:r>
            <w:r>
              <w:t xml:space="preserve">Załącznik </w:t>
            </w:r>
            <w:r w:rsidR="5C095CF5">
              <w:t>3.2</w:t>
            </w:r>
            <w:r>
              <w:t xml:space="preserve"> do </w:t>
            </w:r>
            <w:r w:rsidR="7DDC8AC9">
              <w:t>niniejszego dokumentu</w:t>
            </w:r>
            <w:r>
              <w:t xml:space="preserve"> 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9D7B55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354228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F102E0" w14:paraId="043AC3D8" w14:textId="77777777" w:rsidTr="0ACA543E">
        <w:tc>
          <w:tcPr>
            <w:tcW w:w="558" w:type="dxa"/>
            <w:shd w:val="clear" w:color="auto" w:fill="A8D08D" w:themeFill="accent6" w:themeFillTint="99"/>
          </w:tcPr>
          <w:p w14:paraId="360228E0" w14:textId="49EDA4E8" w:rsidR="00F102E0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0BE6E774" w14:textId="07A976BF" w:rsidR="00F102E0" w:rsidRDefault="00451140" w:rsidP="008867BD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>
              <w:t>Załącznik</w:t>
            </w:r>
            <w:r w:rsidR="000A245D">
              <w:t xml:space="preserve"> nr 3.3. </w:t>
            </w:r>
            <w:r w:rsidR="008867BD">
              <w:t xml:space="preserve">do niniejszego dokumentu </w:t>
            </w:r>
            <w:r w:rsidR="000A245D">
              <w:t xml:space="preserve">z naniesionymi przez Wnioskodawcę poszczególnymi elementami </w:t>
            </w:r>
            <w:r w:rsidR="3B54D6D2">
              <w:t>S</w:t>
            </w:r>
            <w:r w:rsidR="7A2D745A">
              <w:t>ystemu</w:t>
            </w:r>
            <w:r w:rsidR="000A245D">
              <w:t xml:space="preserve"> wentylacji</w:t>
            </w:r>
            <w:r w:rsidR="7CF5AB1A">
              <w:t xml:space="preserve"> A</w:t>
            </w:r>
          </w:p>
        </w:tc>
        <w:tc>
          <w:tcPr>
            <w:tcW w:w="1417" w:type="dxa"/>
            <w:vAlign w:val="center"/>
          </w:tcPr>
          <w:p w14:paraId="344A0AF5" w14:textId="77777777" w:rsidR="00F102E0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7932D3A" w14:textId="77777777" w:rsidR="00F102E0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983" w14:paraId="6F224FE2" w14:textId="77777777" w:rsidTr="0ACA543E">
        <w:tc>
          <w:tcPr>
            <w:tcW w:w="558" w:type="dxa"/>
            <w:shd w:val="clear" w:color="auto" w:fill="A8D08D" w:themeFill="accent6" w:themeFillTint="99"/>
          </w:tcPr>
          <w:p w14:paraId="5A357E3A" w14:textId="4A04DF1D" w:rsidR="00952983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952983" w:rsidRPr="29952200">
              <w:rPr>
                <w:b/>
                <w:bCs/>
              </w:rPr>
              <w:t>.</w:t>
            </w:r>
          </w:p>
          <w:p w14:paraId="5138593A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A8D08D" w:themeFill="accent6" w:themeFillTint="99"/>
          </w:tcPr>
          <w:p w14:paraId="79C3DDF5" w14:textId="77777777" w:rsidR="00952983" w:rsidRDefault="00952983" w:rsidP="00BD59F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952983" w14:paraId="4862813C" w14:textId="77777777" w:rsidTr="0ACA543E">
        <w:tc>
          <w:tcPr>
            <w:tcW w:w="558" w:type="dxa"/>
            <w:shd w:val="clear" w:color="auto" w:fill="A8D08D" w:themeFill="accent6" w:themeFillTint="99"/>
          </w:tcPr>
          <w:p w14:paraId="125F85EB" w14:textId="3EBD9A2F" w:rsidR="00952983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952983"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68A399B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FD0CD58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3885ED0" w14:textId="4673F4C7" w:rsidR="00952983" w:rsidRDefault="00952983" w:rsidP="00ED650A"/>
    <w:p w14:paraId="04407339" w14:textId="3C8165E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4B2F035E" w14:textId="396B86F8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6D25BAB2" w14:textId="5168178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215B4207" w14:textId="77777777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23"/>
    </w:tbl>
    <w:p w14:paraId="69824BA2" w14:textId="77777777" w:rsidR="00952983" w:rsidRPr="00ED650A" w:rsidRDefault="00952983" w:rsidP="00ED650A"/>
    <w:sectPr w:rsidR="00952983" w:rsidRPr="00ED650A" w:rsidSect="004972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ACFFBAF" w16cex:dateUtc="2021-05-28T08:34:00Z"/>
  <w16cex:commentExtensible w16cex:durableId="519FFEE2" w16cex:dateUtc="2021-05-28T09:23:00Z"/>
  <w16cex:commentExtensible w16cex:durableId="3F7CDADA" w16cex:dateUtc="2021-05-28T09:26:00Z"/>
  <w16cex:commentExtensible w16cex:durableId="245BDBB5" w16cex:dateUtc="2021-05-28T19:14:00Z"/>
  <w16cex:commentExtensible w16cex:durableId="36300A5E" w16cex:dateUtc="2021-05-30T07:29:16.795Z"/>
  <w16cex:commentExtensible w16cex:durableId="0FBCE15F" w16cex:dateUtc="2021-05-30T07:32:22.712Z"/>
  <w16cex:commentExtensible w16cex:durableId="36FAC3A1" w16cex:dateUtc="2021-05-30T07:37:11.317Z"/>
  <w16cex:commentExtensible w16cex:durableId="0E61719E" w16cex:dateUtc="2021-05-30T07:39:25.695Z"/>
  <w16cex:commentExtensible w16cex:durableId="4D884E5C" w16cex:dateUtc="2021-05-30T07:40:42.011Z"/>
  <w16cex:commentExtensible w16cex:durableId="3BE103D7" w16cex:dateUtc="2021-05-30T07:41:06.685Z"/>
  <w16cex:commentExtensible w16cex:durableId="19090552" w16cex:dateUtc="2021-05-30T07:41:32.705Z"/>
  <w16cex:commentExtensible w16cex:durableId="78AAB658" w16cex:dateUtc="2021-05-30T07:41:41.896Z"/>
  <w16cex:commentExtensible w16cex:durableId="3A205F02" w16cex:dateUtc="2021-05-30T07:42:00.23Z"/>
  <w16cex:commentExtensible w16cex:durableId="45178BD8" w16cex:dateUtc="2021-05-30T07:42:12.211Z"/>
  <w16cex:commentExtensible w16cex:durableId="71ED567F" w16cex:dateUtc="2021-05-30T07:42:18.571Z"/>
  <w16cex:commentExtensible w16cex:durableId="7799ECCD" w16cex:dateUtc="2021-05-30T07:42:32.146Z"/>
  <w16cex:commentExtensible w16cex:durableId="75921C1A" w16cex:dateUtc="2021-05-30T07:42:51.135Z"/>
  <w16cex:commentExtensible w16cex:durableId="7B2D37EB" w16cex:dateUtc="2021-05-30T07:43:00.475Z"/>
  <w16cex:commentExtensible w16cex:durableId="20EC9316" w16cex:dateUtc="2021-05-30T07:43:10.897Z"/>
  <w16cex:commentExtensible w16cex:durableId="2FF6C839" w16cex:dateUtc="2021-05-30T07:43:21.855Z"/>
  <w16cex:commentExtensible w16cex:durableId="14B0A354" w16cex:dateUtc="2021-05-30T07:43:27.962Z"/>
  <w16cex:commentExtensible w16cex:durableId="07C63E9C" w16cex:dateUtc="2021-05-30T07:44:03.993Z"/>
  <w16cex:commentExtensible w16cex:durableId="2634C6CD" w16cex:dateUtc="2021-05-30T07:44:15.745Z"/>
  <w16cex:commentExtensible w16cex:durableId="05164814" w16cex:dateUtc="2021-05-30T07:44:27.79Z"/>
  <w16cex:commentExtensible w16cex:durableId="6A9874A9" w16cex:dateUtc="2021-05-30T07:44:44.345Z"/>
  <w16cex:commentExtensible w16cex:durableId="0B21E74C" w16cex:dateUtc="2021-05-30T07:44:51.748Z"/>
  <w16cex:commentExtensible w16cex:durableId="459D61CD" w16cex:dateUtc="2021-05-30T08:06:33.517Z"/>
  <w16cex:commentExtensible w16cex:durableId="34D0E785" w16cex:dateUtc="2021-05-30T08:07:18.361Z"/>
  <w16cex:commentExtensible w16cex:durableId="4EA5DF1E" w16cex:dateUtc="2021-05-30T08:17:35.03Z"/>
  <w16cex:commentExtensible w16cex:durableId="774C27B2" w16cex:dateUtc="2021-05-30T08:18:45.017Z"/>
  <w16cex:commentExtensible w16cex:durableId="715FE3CF" w16cex:dateUtc="2021-05-30T08:20:30.404Z"/>
  <w16cex:commentExtensible w16cex:durableId="1FDAE621" w16cex:dateUtc="2021-05-30T08:23:30.304Z"/>
  <w16cex:commentExtensible w16cex:durableId="0E599310" w16cex:dateUtc="2021-05-30T08:23:42.95Z"/>
  <w16cex:commentExtensible w16cex:durableId="64D458FC" w16cex:dateUtc="2021-05-30T08:27:45.524Z"/>
  <w16cex:commentExtensible w16cex:durableId="57FB0087" w16cex:dateUtc="2021-05-30T08:29:32.347Z"/>
  <w16cex:commentExtensible w16cex:durableId="03E06150" w16cex:dateUtc="2021-05-30T08:30:01.946Z"/>
  <w16cex:commentExtensible w16cex:durableId="590B74F9" w16cex:dateUtc="2021-05-30T08:30:47.09Z"/>
  <w16cex:commentExtensible w16cex:durableId="44ADC98F" w16cex:dateUtc="2021-05-30T08:54:07.23Z"/>
  <w16cex:commentExtensible w16cex:durableId="1EB53A8F" w16cex:dateUtc="2021-05-30T08:55:20.086Z"/>
  <w16cex:commentExtensible w16cex:durableId="7F45F185" w16cex:dateUtc="2021-05-30T09:09:26.349Z"/>
  <w16cex:commentExtensible w16cex:durableId="453FFDB2" w16cex:dateUtc="2021-05-30T09:11:03.322Z"/>
  <w16cex:commentExtensible w16cex:durableId="497E864D" w16cex:dateUtc="2021-05-30T09:12:50.722Z"/>
  <w16cex:commentExtensible w16cex:durableId="0755BE3F" w16cex:dateUtc="2021-05-31T19:21:56.79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3011E89" w16cid:durableId="2C520E64"/>
  <w16cid:commentId w16cid:paraId="29AA46FB" w16cid:durableId="04176973"/>
  <w16cid:commentId w16cid:paraId="57A79764" w16cid:durableId="71E97B69"/>
  <w16cid:commentId w16cid:paraId="73C027C7" w16cid:durableId="0ACFFBAF"/>
  <w16cid:commentId w16cid:paraId="4C387CBB" w16cid:durableId="3530375C"/>
  <w16cid:commentId w16cid:paraId="268A34F4" w16cid:durableId="763DFFAE"/>
  <w16cid:commentId w16cid:paraId="779B602C" w16cid:durableId="16BBF944"/>
  <w16cid:commentId w16cid:paraId="02042010" w16cid:durableId="5CB9C321"/>
  <w16cid:commentId w16cid:paraId="41E58A87" w16cid:durableId="5CE5BE5B"/>
  <w16cid:commentId w16cid:paraId="6D691826" w16cid:durableId="4C2162FA"/>
  <w16cid:commentId w16cid:paraId="0C85D06C" w16cid:durableId="59645FB0"/>
  <w16cid:commentId w16cid:paraId="2F877B02" w16cid:durableId="519FFEE2"/>
  <w16cid:commentId w16cid:paraId="3CE3B696" w16cid:durableId="7A9CD471"/>
  <w16cid:commentId w16cid:paraId="2946F30F" w16cid:durableId="5E6EB90F"/>
  <w16cid:commentId w16cid:paraId="750566CF" w16cid:durableId="3F7CDADA"/>
  <w16cid:commentId w16cid:paraId="6E8EB63E" w16cid:durableId="5C8E951D"/>
  <w16cid:commentId w16cid:paraId="49372458" w16cid:durableId="6E752762"/>
  <w16cid:commentId w16cid:paraId="71A6F383" w16cid:durableId="245BDBB5"/>
  <w16cid:commentId w16cid:paraId="7A28F7C3" w16cid:durableId="36300A5E"/>
  <w16cid:commentId w16cid:paraId="5B577D69" w16cid:durableId="0FBCE15F"/>
  <w16cid:commentId w16cid:paraId="3D4D2333" w16cid:durableId="36FAC3A1"/>
  <w16cid:commentId w16cid:paraId="69FDF237" w16cid:durableId="0E61719E"/>
  <w16cid:commentId w16cid:paraId="01EEA9D8" w16cid:durableId="4D884E5C"/>
  <w16cid:commentId w16cid:paraId="4EE6FFC5" w16cid:durableId="3BE103D7"/>
  <w16cid:commentId w16cid:paraId="3AFBB850" w16cid:durableId="19090552"/>
  <w16cid:commentId w16cid:paraId="4ABD1188" w16cid:durableId="78AAB658"/>
  <w16cid:commentId w16cid:paraId="7E279BD2" w16cid:durableId="3A205F02"/>
  <w16cid:commentId w16cid:paraId="3EF7F8E8" w16cid:durableId="45178BD8"/>
  <w16cid:commentId w16cid:paraId="4D66126F" w16cid:durableId="71ED567F"/>
  <w16cid:commentId w16cid:paraId="69289D9F" w16cid:durableId="7799ECCD"/>
  <w16cid:commentId w16cid:paraId="12B2C015" w16cid:durableId="75921C1A"/>
  <w16cid:commentId w16cid:paraId="7475080B" w16cid:durableId="7B2D37EB"/>
  <w16cid:commentId w16cid:paraId="7CA63CCB" w16cid:durableId="20EC9316"/>
  <w16cid:commentId w16cid:paraId="13F5AE97" w16cid:durableId="2FF6C839"/>
  <w16cid:commentId w16cid:paraId="58DEFF6B" w16cid:durableId="14B0A354"/>
  <w16cid:commentId w16cid:paraId="7DD6E2F2" w16cid:durableId="07C63E9C"/>
  <w16cid:commentId w16cid:paraId="0B6B9B81" w16cid:durableId="2634C6CD"/>
  <w16cid:commentId w16cid:paraId="20170582" w16cid:durableId="05164814"/>
  <w16cid:commentId w16cid:paraId="0F13FFD6" w16cid:durableId="6A9874A9"/>
  <w16cid:commentId w16cid:paraId="19D308BA" w16cid:durableId="0B21E74C"/>
  <w16cid:commentId w16cid:paraId="65F9C5AB" w16cid:durableId="459D61CD"/>
  <w16cid:commentId w16cid:paraId="7CFA6CE0" w16cid:durableId="34D0E785"/>
  <w16cid:commentId w16cid:paraId="35CB127E" w16cid:durableId="4EA5DF1E"/>
  <w16cid:commentId w16cid:paraId="1040C34C" w16cid:durableId="774C27B2"/>
  <w16cid:commentId w16cid:paraId="75D1A4AD" w16cid:durableId="715FE3CF"/>
  <w16cid:commentId w16cid:paraId="1829FEE1" w16cid:durableId="1FDAE621"/>
  <w16cid:commentId w16cid:paraId="271949A1" w16cid:durableId="0E599310"/>
  <w16cid:commentId w16cid:paraId="2311015D" w16cid:durableId="64D458FC"/>
  <w16cid:commentId w16cid:paraId="587F2A7F" w16cid:durableId="57FB0087"/>
  <w16cid:commentId w16cid:paraId="63C046F2" w16cid:durableId="03E06150"/>
  <w16cid:commentId w16cid:paraId="5E160BC9" w16cid:durableId="590B74F9"/>
  <w16cid:commentId w16cid:paraId="01687D4D" w16cid:durableId="44ADC98F"/>
  <w16cid:commentId w16cid:paraId="62D9B952" w16cid:durableId="1EB53A8F"/>
  <w16cid:commentId w16cid:paraId="6D56CCE9" w16cid:durableId="7F45F185"/>
  <w16cid:commentId w16cid:paraId="0A240116" w16cid:durableId="453FFDB2"/>
  <w16cid:commentId w16cid:paraId="62ED1694" w16cid:durableId="497E864D"/>
  <w16cid:commentId w16cid:paraId="5FD58BD0" w16cid:durableId="4DB494BA"/>
  <w16cid:commentId w16cid:paraId="0CB31E97" w16cid:durableId="71CD911A"/>
  <w16cid:commentId w16cid:paraId="4EA93C34" w16cid:durableId="66D8FA27"/>
  <w16cid:commentId w16cid:paraId="7912C7B6" w16cid:durableId="5E23B606"/>
  <w16cid:commentId w16cid:paraId="60848C73" w16cid:durableId="5E308A40"/>
  <w16cid:commentId w16cid:paraId="4C4798F5" w16cid:durableId="30F7E34F"/>
  <w16cid:commentId w16cid:paraId="5363F025" w16cid:durableId="6B215ED7"/>
  <w16cid:commentId w16cid:paraId="60EBCC65" w16cid:durableId="32DE6F44"/>
  <w16cid:commentId w16cid:paraId="3E2FF660" w16cid:durableId="0D80FDA3"/>
  <w16cid:commentId w16cid:paraId="41EB2B0B" w16cid:durableId="0755BE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92E69" w14:textId="77777777" w:rsidR="006E1AD5" w:rsidRDefault="006E1AD5" w:rsidP="005E06F6">
      <w:pPr>
        <w:spacing w:after="0" w:line="240" w:lineRule="auto"/>
      </w:pPr>
      <w:r>
        <w:separator/>
      </w:r>
    </w:p>
  </w:endnote>
  <w:endnote w:type="continuationSeparator" w:id="0">
    <w:p w14:paraId="6764DF7C" w14:textId="77777777" w:rsidR="006E1AD5" w:rsidRDefault="006E1AD5" w:rsidP="005E06F6">
      <w:pPr>
        <w:spacing w:after="0" w:line="240" w:lineRule="auto"/>
      </w:pPr>
      <w:r>
        <w:continuationSeparator/>
      </w:r>
    </w:p>
  </w:endnote>
  <w:endnote w:type="continuationNotice" w:id="1">
    <w:p w14:paraId="2AAF4183" w14:textId="77777777" w:rsidR="006E1AD5" w:rsidRDefault="006E1A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56CAF" w14:textId="77777777" w:rsidR="00CC7205" w:rsidRDefault="00CC72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41628D" w14:textId="49D0C44D" w:rsidR="006E1AD5" w:rsidRPr="005E06F6" w:rsidRDefault="00304BBE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14088071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id w:val="-279568307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sdt>
                      <w:sdtPr>
                        <w:id w:val="1728636285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6E1AD5">
                          <w:t xml:space="preserve">Strona </w: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6E1AD5">
                          <w:rPr>
                            <w:b/>
                            <w:bCs/>
                          </w:rPr>
                          <w:instrText>PAGE</w:instrTex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18</w: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 w:rsidR="006E1AD5">
                          <w:t xml:space="preserve"> z </w: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6E1AD5">
                          <w:rPr>
                            <w:b/>
                            <w:bCs/>
                          </w:rPr>
                          <w:instrText>NUMPAGES</w:instrTex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30</w: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</w:sdtContent>
                    </w:sdt>
                  </w:sdtContent>
                </w:sdt>
                <w:r w:rsidR="006E1AD5" w:rsidRPr="005E06F6" w:rsidDel="0072157B">
                  <w:rPr>
                    <w:bCs/>
                    <w:sz w:val="20"/>
                    <w:szCs w:val="20"/>
                  </w:rPr>
                  <w:t xml:space="preserve"> </w:t>
                </w:r>
              </w:sdtContent>
            </w:sdt>
            <w:r w:rsidR="006E1AD5" w:rsidRPr="005E06F6">
              <w:rPr>
                <w:sz w:val="20"/>
                <w:szCs w:val="20"/>
              </w:rPr>
              <w:t xml:space="preserve"> 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8F40F" w14:textId="77777777" w:rsidR="00CC7205" w:rsidRDefault="00CC7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0D1910" w14:textId="77777777" w:rsidR="006E1AD5" w:rsidRDefault="006E1AD5" w:rsidP="005E06F6">
      <w:pPr>
        <w:spacing w:after="0" w:line="240" w:lineRule="auto"/>
      </w:pPr>
      <w:r>
        <w:separator/>
      </w:r>
    </w:p>
  </w:footnote>
  <w:footnote w:type="continuationSeparator" w:id="0">
    <w:p w14:paraId="1C03E523" w14:textId="77777777" w:rsidR="006E1AD5" w:rsidRDefault="006E1AD5" w:rsidP="005E06F6">
      <w:pPr>
        <w:spacing w:after="0" w:line="240" w:lineRule="auto"/>
      </w:pPr>
      <w:r>
        <w:continuationSeparator/>
      </w:r>
    </w:p>
  </w:footnote>
  <w:footnote w:type="continuationNotice" w:id="1">
    <w:p w14:paraId="56542413" w14:textId="77777777" w:rsidR="006E1AD5" w:rsidRDefault="006E1A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1FA49" w14:textId="77777777" w:rsidR="00CC7205" w:rsidRDefault="00CC72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2A4A3" w14:textId="77777777" w:rsidR="00CC7205" w:rsidRDefault="00CC72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49722E" w:rsidRPr="004079BB" w14:paraId="46267188" w14:textId="77777777" w:rsidTr="7E86D6DD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49722E" w:rsidRPr="000770A6" w14:paraId="42CD6877" w14:textId="77777777" w:rsidTr="00B27261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613F5E" w14:textId="77777777" w:rsidR="0049722E" w:rsidRDefault="0049722E" w:rsidP="0049722E">
                <w:pPr>
                  <w:spacing w:before="26"/>
                  <w:ind w:left="20" w:right="-134"/>
                </w:pPr>
                <w:bookmarkStart w:id="25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C8C294" w14:textId="77777777" w:rsidR="0049722E" w:rsidRDefault="0049722E" w:rsidP="0049722E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DD81E7" w14:textId="77777777" w:rsidR="0049722E" w:rsidRDefault="0049722E" w:rsidP="0049722E">
                <w:pPr>
                  <w:jc w:val="center"/>
                </w:pPr>
              </w:p>
            </w:tc>
          </w:tr>
        </w:tbl>
        <w:p w14:paraId="5D2D6649" w14:textId="77777777" w:rsidR="0049722E" w:rsidRDefault="7E86D6DD" w:rsidP="0049722E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4BDE4FBD" wp14:editId="55838754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1B9DC2E" w14:textId="77777777" w:rsidR="0049722E" w:rsidRDefault="0049722E" w:rsidP="0049722E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4474A261" w14:textId="77777777" w:rsidR="00CC7205" w:rsidRPr="00CC7205" w:rsidRDefault="00CC7205" w:rsidP="00CC7205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</w:rPr>
          </w:pPr>
          <w:r w:rsidRPr="00CC7205">
            <w:rPr>
              <w:rFonts w:ascii="Calibri" w:eastAsia="Calibri" w:hAnsi="Calibri" w:cs="Arial"/>
              <w:i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      </w:r>
        </w:p>
        <w:bookmarkEnd w:id="25"/>
        <w:p w14:paraId="4240AC80" w14:textId="187465DE" w:rsidR="0049722E" w:rsidRPr="00B76E98" w:rsidRDefault="0049722E" w:rsidP="0049722E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</w:p>
      </w:tc>
    </w:tr>
  </w:tbl>
  <w:p w14:paraId="773A67E7" w14:textId="77777777" w:rsidR="0049722E" w:rsidRDefault="004972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500E"/>
    <w:multiLevelType w:val="multilevel"/>
    <w:tmpl w:val="CDB2A6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6070BF"/>
    <w:multiLevelType w:val="hybridMultilevel"/>
    <w:tmpl w:val="40EAAF3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6373B"/>
    <w:multiLevelType w:val="hybridMultilevel"/>
    <w:tmpl w:val="3AA05A56"/>
    <w:lvl w:ilvl="0" w:tplc="29FE73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8F2A4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027D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E09E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7E5F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38A5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6AB8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403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E4BD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522CD"/>
    <w:multiLevelType w:val="hybridMultilevel"/>
    <w:tmpl w:val="AEF8D7D2"/>
    <w:lvl w:ilvl="0" w:tplc="327AE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0B020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92FA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2C45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EECB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6A1E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70D7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42FE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BED2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37F39"/>
    <w:multiLevelType w:val="multilevel"/>
    <w:tmpl w:val="DE0283E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5814FA"/>
    <w:multiLevelType w:val="hybridMultilevel"/>
    <w:tmpl w:val="C7325340"/>
    <w:lvl w:ilvl="0" w:tplc="2A22A0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A4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6E0B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7E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CE10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528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6C81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CC17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F20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91D90"/>
    <w:multiLevelType w:val="hybridMultilevel"/>
    <w:tmpl w:val="A93856B6"/>
    <w:lvl w:ilvl="0" w:tplc="00307E42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0"/>
        <w:szCs w:val="20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8D716D"/>
    <w:multiLevelType w:val="hybridMultilevel"/>
    <w:tmpl w:val="790C1F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F0F83"/>
    <w:multiLevelType w:val="hybridMultilevel"/>
    <w:tmpl w:val="82B03550"/>
    <w:lvl w:ilvl="0" w:tplc="A404D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666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9A3C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EB0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AA66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98A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86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F86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14E7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C93F6C"/>
    <w:multiLevelType w:val="hybridMultilevel"/>
    <w:tmpl w:val="82323DBA"/>
    <w:lvl w:ilvl="0" w:tplc="87B4A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61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0C9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E62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0B3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B091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E28D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FC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C46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40238"/>
    <w:multiLevelType w:val="multilevel"/>
    <w:tmpl w:val="8800D20C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C63353"/>
    <w:multiLevelType w:val="multilevel"/>
    <w:tmpl w:val="472E328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5B47B6B"/>
    <w:multiLevelType w:val="multilevel"/>
    <w:tmpl w:val="32D819D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B865C1"/>
    <w:multiLevelType w:val="hybridMultilevel"/>
    <w:tmpl w:val="A93856B6"/>
    <w:lvl w:ilvl="0" w:tplc="FFFFFFFF">
      <w:start w:val="1"/>
      <w:numFmt w:val="lowerLetter"/>
      <w:lvlText w:val="%1)"/>
      <w:lvlJc w:val="left"/>
      <w:pPr>
        <w:ind w:left="1080" w:hanging="360"/>
      </w:pPr>
      <w:rPr>
        <w:sz w:val="20"/>
        <w:szCs w:val="20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601452"/>
    <w:multiLevelType w:val="multilevel"/>
    <w:tmpl w:val="A25C4D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2D17B8"/>
    <w:multiLevelType w:val="hybridMultilevel"/>
    <w:tmpl w:val="288E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4262B2"/>
    <w:multiLevelType w:val="multilevel"/>
    <w:tmpl w:val="40042C1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E2505A"/>
    <w:multiLevelType w:val="hybridMultilevel"/>
    <w:tmpl w:val="87E61B10"/>
    <w:lvl w:ilvl="0" w:tplc="8E6C7266">
      <w:start w:val="1"/>
      <w:numFmt w:val="lowerLetter"/>
      <w:lvlText w:val="%1)"/>
      <w:lvlJc w:val="left"/>
      <w:pPr>
        <w:ind w:left="720" w:hanging="360"/>
      </w:pPr>
    </w:lvl>
    <w:lvl w:ilvl="1" w:tplc="25708024">
      <w:start w:val="1"/>
      <w:numFmt w:val="upperRoman"/>
      <w:lvlText w:val="%2."/>
      <w:lvlJc w:val="right"/>
      <w:pPr>
        <w:ind w:left="1440" w:hanging="360"/>
      </w:pPr>
    </w:lvl>
    <w:lvl w:ilvl="2" w:tplc="520AB8EC">
      <w:start w:val="1"/>
      <w:numFmt w:val="lowerRoman"/>
      <w:lvlText w:val="%3."/>
      <w:lvlJc w:val="right"/>
      <w:pPr>
        <w:ind w:left="2160" w:hanging="180"/>
      </w:pPr>
    </w:lvl>
    <w:lvl w:ilvl="3" w:tplc="D64002E4">
      <w:start w:val="1"/>
      <w:numFmt w:val="decimal"/>
      <w:lvlText w:val="%4."/>
      <w:lvlJc w:val="left"/>
      <w:pPr>
        <w:ind w:left="2880" w:hanging="360"/>
      </w:pPr>
    </w:lvl>
    <w:lvl w:ilvl="4" w:tplc="5F524F38">
      <w:start w:val="1"/>
      <w:numFmt w:val="lowerLetter"/>
      <w:lvlText w:val="%5."/>
      <w:lvlJc w:val="left"/>
      <w:pPr>
        <w:ind w:left="3600" w:hanging="360"/>
      </w:pPr>
    </w:lvl>
    <w:lvl w:ilvl="5" w:tplc="9CACF750">
      <w:start w:val="1"/>
      <w:numFmt w:val="lowerRoman"/>
      <w:lvlText w:val="%6."/>
      <w:lvlJc w:val="right"/>
      <w:pPr>
        <w:ind w:left="4320" w:hanging="180"/>
      </w:pPr>
    </w:lvl>
    <w:lvl w:ilvl="6" w:tplc="4176C0FE">
      <w:start w:val="1"/>
      <w:numFmt w:val="decimal"/>
      <w:lvlText w:val="%7."/>
      <w:lvlJc w:val="left"/>
      <w:pPr>
        <w:ind w:left="5040" w:hanging="360"/>
      </w:pPr>
    </w:lvl>
    <w:lvl w:ilvl="7" w:tplc="53B4917C">
      <w:start w:val="1"/>
      <w:numFmt w:val="lowerLetter"/>
      <w:lvlText w:val="%8."/>
      <w:lvlJc w:val="left"/>
      <w:pPr>
        <w:ind w:left="5760" w:hanging="360"/>
      </w:pPr>
    </w:lvl>
    <w:lvl w:ilvl="8" w:tplc="EBEA076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343C36"/>
    <w:multiLevelType w:val="multilevel"/>
    <w:tmpl w:val="4008D862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95E64C2"/>
    <w:multiLevelType w:val="multilevel"/>
    <w:tmpl w:val="C1A8BD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A27047A"/>
    <w:multiLevelType w:val="hybridMultilevel"/>
    <w:tmpl w:val="D57A2A0C"/>
    <w:lvl w:ilvl="0" w:tplc="FFFFFFFF">
      <w:start w:val="1"/>
      <w:numFmt w:val="upperLetter"/>
      <w:pStyle w:val="Nagwek1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C0368"/>
    <w:multiLevelType w:val="multilevel"/>
    <w:tmpl w:val="B638F69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2930FE0"/>
    <w:multiLevelType w:val="multilevel"/>
    <w:tmpl w:val="5B121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76219B8"/>
    <w:multiLevelType w:val="hybridMultilevel"/>
    <w:tmpl w:val="A90236C4"/>
    <w:lvl w:ilvl="0" w:tplc="671ABF62">
      <w:start w:val="1"/>
      <w:numFmt w:val="lowerLetter"/>
      <w:lvlText w:val="%1)"/>
      <w:lvlJc w:val="left"/>
      <w:pPr>
        <w:ind w:left="1080" w:hanging="360"/>
      </w:pPr>
    </w:lvl>
    <w:lvl w:ilvl="1" w:tplc="B10EF45C">
      <w:start w:val="1"/>
      <w:numFmt w:val="lowerLetter"/>
      <w:lvlText w:val="%2."/>
      <w:lvlJc w:val="left"/>
      <w:pPr>
        <w:ind w:left="1800" w:hanging="360"/>
      </w:pPr>
    </w:lvl>
    <w:lvl w:ilvl="2" w:tplc="20F23D2C">
      <w:start w:val="1"/>
      <w:numFmt w:val="lowerRoman"/>
      <w:lvlText w:val="%3."/>
      <w:lvlJc w:val="right"/>
      <w:pPr>
        <w:ind w:left="2520" w:hanging="180"/>
      </w:pPr>
    </w:lvl>
    <w:lvl w:ilvl="3" w:tplc="22AC88B6">
      <w:start w:val="1"/>
      <w:numFmt w:val="decimal"/>
      <w:lvlText w:val="%4."/>
      <w:lvlJc w:val="left"/>
      <w:pPr>
        <w:ind w:left="3240" w:hanging="360"/>
      </w:pPr>
    </w:lvl>
    <w:lvl w:ilvl="4" w:tplc="203C22AA">
      <w:start w:val="1"/>
      <w:numFmt w:val="lowerLetter"/>
      <w:lvlText w:val="%5."/>
      <w:lvlJc w:val="left"/>
      <w:pPr>
        <w:ind w:left="3960" w:hanging="360"/>
      </w:pPr>
    </w:lvl>
    <w:lvl w:ilvl="5" w:tplc="5FC69A60">
      <w:start w:val="1"/>
      <w:numFmt w:val="lowerRoman"/>
      <w:lvlText w:val="%6."/>
      <w:lvlJc w:val="right"/>
      <w:pPr>
        <w:ind w:left="4680" w:hanging="180"/>
      </w:pPr>
    </w:lvl>
    <w:lvl w:ilvl="6" w:tplc="C5D64786">
      <w:start w:val="1"/>
      <w:numFmt w:val="decimal"/>
      <w:lvlText w:val="%7."/>
      <w:lvlJc w:val="left"/>
      <w:pPr>
        <w:ind w:left="5400" w:hanging="360"/>
      </w:pPr>
    </w:lvl>
    <w:lvl w:ilvl="7" w:tplc="309413E0">
      <w:start w:val="1"/>
      <w:numFmt w:val="lowerLetter"/>
      <w:lvlText w:val="%8."/>
      <w:lvlJc w:val="left"/>
      <w:pPr>
        <w:ind w:left="6120" w:hanging="360"/>
      </w:pPr>
    </w:lvl>
    <w:lvl w:ilvl="8" w:tplc="DF1CC67E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3B7672"/>
    <w:multiLevelType w:val="multilevel"/>
    <w:tmpl w:val="A70AAAC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B8797A"/>
    <w:multiLevelType w:val="hybridMultilevel"/>
    <w:tmpl w:val="2A6E1D6A"/>
    <w:lvl w:ilvl="0" w:tplc="E14482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7C496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8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FE16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837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AA21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E2C0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32A3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4C7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6D7D75"/>
    <w:multiLevelType w:val="multilevel"/>
    <w:tmpl w:val="80E44AA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0" w15:restartNumberingAfterBreak="0">
    <w:nsid w:val="690C34D3"/>
    <w:multiLevelType w:val="multilevel"/>
    <w:tmpl w:val="A664EE6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636495"/>
    <w:multiLevelType w:val="hybridMultilevel"/>
    <w:tmpl w:val="4DBA5F9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A7CEE"/>
    <w:multiLevelType w:val="hybridMultilevel"/>
    <w:tmpl w:val="F034962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CE214C"/>
    <w:multiLevelType w:val="multilevel"/>
    <w:tmpl w:val="31F28E5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E61D6B"/>
    <w:multiLevelType w:val="multilevel"/>
    <w:tmpl w:val="7130CFFE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553013"/>
    <w:multiLevelType w:val="multilevel"/>
    <w:tmpl w:val="EE68B09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4496801"/>
    <w:multiLevelType w:val="hybridMultilevel"/>
    <w:tmpl w:val="74DA74D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9" w15:restartNumberingAfterBreak="0">
    <w:nsid w:val="79B14FDD"/>
    <w:multiLevelType w:val="hybridMultilevel"/>
    <w:tmpl w:val="21C28048"/>
    <w:lvl w:ilvl="0" w:tplc="D51AFE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BE027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C0DB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D228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8601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D41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080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0236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0C7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27"/>
  </w:num>
  <w:num w:numId="4">
    <w:abstractNumId w:val="3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18"/>
  </w:num>
  <w:num w:numId="10">
    <w:abstractNumId w:val="34"/>
  </w:num>
  <w:num w:numId="11">
    <w:abstractNumId w:val="20"/>
  </w:num>
  <w:num w:numId="12">
    <w:abstractNumId w:val="29"/>
  </w:num>
  <w:num w:numId="13">
    <w:abstractNumId w:val="19"/>
  </w:num>
  <w:num w:numId="14">
    <w:abstractNumId w:val="38"/>
  </w:num>
  <w:num w:numId="15">
    <w:abstractNumId w:val="23"/>
  </w:num>
  <w:num w:numId="16">
    <w:abstractNumId w:val="21"/>
  </w:num>
  <w:num w:numId="17">
    <w:abstractNumId w:val="15"/>
  </w:num>
  <w:num w:numId="18">
    <w:abstractNumId w:val="1"/>
  </w:num>
  <w:num w:numId="19">
    <w:abstractNumId w:val="37"/>
  </w:num>
  <w:num w:numId="20">
    <w:abstractNumId w:val="32"/>
  </w:num>
  <w:num w:numId="21">
    <w:abstractNumId w:val="31"/>
  </w:num>
  <w:num w:numId="22">
    <w:abstractNumId w:val="14"/>
  </w:num>
  <w:num w:numId="23">
    <w:abstractNumId w:val="22"/>
  </w:num>
  <w:num w:numId="24">
    <w:abstractNumId w:val="28"/>
  </w:num>
  <w:num w:numId="25">
    <w:abstractNumId w:val="33"/>
  </w:num>
  <w:num w:numId="26">
    <w:abstractNumId w:val="16"/>
  </w:num>
  <w:num w:numId="27">
    <w:abstractNumId w:val="35"/>
  </w:num>
  <w:num w:numId="28">
    <w:abstractNumId w:val="13"/>
  </w:num>
  <w:num w:numId="29">
    <w:abstractNumId w:val="24"/>
  </w:num>
  <w:num w:numId="30">
    <w:abstractNumId w:val="7"/>
  </w:num>
  <w:num w:numId="31">
    <w:abstractNumId w:val="6"/>
  </w:num>
  <w:num w:numId="32">
    <w:abstractNumId w:val="2"/>
  </w:num>
  <w:num w:numId="33">
    <w:abstractNumId w:val="39"/>
  </w:num>
  <w:num w:numId="34">
    <w:abstractNumId w:val="12"/>
  </w:num>
  <w:num w:numId="35">
    <w:abstractNumId w:val="0"/>
  </w:num>
  <w:num w:numId="36">
    <w:abstractNumId w:val="36"/>
  </w:num>
  <w:num w:numId="37">
    <w:abstractNumId w:val="4"/>
  </w:num>
  <w:num w:numId="38">
    <w:abstractNumId w:val="26"/>
  </w:num>
  <w:num w:numId="39">
    <w:abstractNumId w:val="10"/>
  </w:num>
  <w:num w:numId="40">
    <w:abstractNumId w:val="3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1510"/>
    <w:rsid w:val="00003697"/>
    <w:rsid w:val="00005459"/>
    <w:rsid w:val="00012D25"/>
    <w:rsid w:val="00013F7C"/>
    <w:rsid w:val="00023C81"/>
    <w:rsid w:val="00026F8A"/>
    <w:rsid w:val="00027A88"/>
    <w:rsid w:val="00033B5D"/>
    <w:rsid w:val="00034D0C"/>
    <w:rsid w:val="00045553"/>
    <w:rsid w:val="0006654E"/>
    <w:rsid w:val="00067F5F"/>
    <w:rsid w:val="00073B41"/>
    <w:rsid w:val="000831FA"/>
    <w:rsid w:val="00084CC5"/>
    <w:rsid w:val="00084FF5"/>
    <w:rsid w:val="00090027"/>
    <w:rsid w:val="000A0A77"/>
    <w:rsid w:val="000A245D"/>
    <w:rsid w:val="000B0ED4"/>
    <w:rsid w:val="000B40C7"/>
    <w:rsid w:val="000C3130"/>
    <w:rsid w:val="000C5DB5"/>
    <w:rsid w:val="000D3C1D"/>
    <w:rsid w:val="000D43FE"/>
    <w:rsid w:val="000E0E50"/>
    <w:rsid w:val="000E73B3"/>
    <w:rsid w:val="000F6FA4"/>
    <w:rsid w:val="00101610"/>
    <w:rsid w:val="00106798"/>
    <w:rsid w:val="00110AC2"/>
    <w:rsid w:val="00123FF3"/>
    <w:rsid w:val="001261AF"/>
    <w:rsid w:val="00130A85"/>
    <w:rsid w:val="001408CE"/>
    <w:rsid w:val="00142587"/>
    <w:rsid w:val="00145162"/>
    <w:rsid w:val="001452E3"/>
    <w:rsid w:val="001462DB"/>
    <w:rsid w:val="0015385B"/>
    <w:rsid w:val="00167651"/>
    <w:rsid w:val="00177BB3"/>
    <w:rsid w:val="001819FC"/>
    <w:rsid w:val="001A44C2"/>
    <w:rsid w:val="001A55C6"/>
    <w:rsid w:val="001A75AC"/>
    <w:rsid w:val="001C215B"/>
    <w:rsid w:val="001D202B"/>
    <w:rsid w:val="001D3A7B"/>
    <w:rsid w:val="001F0DCA"/>
    <w:rsid w:val="001F5AD1"/>
    <w:rsid w:val="001F60B1"/>
    <w:rsid w:val="00204AE4"/>
    <w:rsid w:val="0020682A"/>
    <w:rsid w:val="0021488C"/>
    <w:rsid w:val="00224586"/>
    <w:rsid w:val="00225F31"/>
    <w:rsid w:val="00232F79"/>
    <w:rsid w:val="002330AF"/>
    <w:rsid w:val="00235220"/>
    <w:rsid w:val="00235DE3"/>
    <w:rsid w:val="002460E6"/>
    <w:rsid w:val="00253B68"/>
    <w:rsid w:val="00254B1B"/>
    <w:rsid w:val="00264793"/>
    <w:rsid w:val="00267394"/>
    <w:rsid w:val="00273CB6"/>
    <w:rsid w:val="002742BD"/>
    <w:rsid w:val="002767E9"/>
    <w:rsid w:val="0028021E"/>
    <w:rsid w:val="00280998"/>
    <w:rsid w:val="002815FC"/>
    <w:rsid w:val="00281B87"/>
    <w:rsid w:val="00283042"/>
    <w:rsid w:val="00286711"/>
    <w:rsid w:val="00287C5F"/>
    <w:rsid w:val="00293574"/>
    <w:rsid w:val="00295EDF"/>
    <w:rsid w:val="00296032"/>
    <w:rsid w:val="00296F58"/>
    <w:rsid w:val="002A1711"/>
    <w:rsid w:val="002A241F"/>
    <w:rsid w:val="002A3095"/>
    <w:rsid w:val="002A5546"/>
    <w:rsid w:val="002A673B"/>
    <w:rsid w:val="002C02A9"/>
    <w:rsid w:val="002C4C3D"/>
    <w:rsid w:val="002D044C"/>
    <w:rsid w:val="002D4A9F"/>
    <w:rsid w:val="002D5EAA"/>
    <w:rsid w:val="002D5F07"/>
    <w:rsid w:val="002E11A8"/>
    <w:rsid w:val="002F10F3"/>
    <w:rsid w:val="002F1205"/>
    <w:rsid w:val="002F3133"/>
    <w:rsid w:val="00304BBE"/>
    <w:rsid w:val="00317D0E"/>
    <w:rsid w:val="00323211"/>
    <w:rsid w:val="00346249"/>
    <w:rsid w:val="00352BD1"/>
    <w:rsid w:val="00362B24"/>
    <w:rsid w:val="00366153"/>
    <w:rsid w:val="00366E66"/>
    <w:rsid w:val="00373367"/>
    <w:rsid w:val="00380647"/>
    <w:rsid w:val="00380AEE"/>
    <w:rsid w:val="00380D06"/>
    <w:rsid w:val="003828EA"/>
    <w:rsid w:val="00394BB3"/>
    <w:rsid w:val="003A01DD"/>
    <w:rsid w:val="003A0EC3"/>
    <w:rsid w:val="003A2020"/>
    <w:rsid w:val="003B27F0"/>
    <w:rsid w:val="003C3AF3"/>
    <w:rsid w:val="003C6D9F"/>
    <w:rsid w:val="003E2848"/>
    <w:rsid w:val="00400BAA"/>
    <w:rsid w:val="0040724A"/>
    <w:rsid w:val="004073CC"/>
    <w:rsid w:val="004238CB"/>
    <w:rsid w:val="00431EC2"/>
    <w:rsid w:val="00432F06"/>
    <w:rsid w:val="0043629E"/>
    <w:rsid w:val="00443511"/>
    <w:rsid w:val="0044795C"/>
    <w:rsid w:val="00451140"/>
    <w:rsid w:val="00456380"/>
    <w:rsid w:val="0046248D"/>
    <w:rsid w:val="00463533"/>
    <w:rsid w:val="004735C2"/>
    <w:rsid w:val="00481831"/>
    <w:rsid w:val="00482474"/>
    <w:rsid w:val="0048396B"/>
    <w:rsid w:val="00486F2F"/>
    <w:rsid w:val="00490719"/>
    <w:rsid w:val="00490B0D"/>
    <w:rsid w:val="00492F7E"/>
    <w:rsid w:val="00493538"/>
    <w:rsid w:val="0049722E"/>
    <w:rsid w:val="004A4D04"/>
    <w:rsid w:val="004B417C"/>
    <w:rsid w:val="004E16F4"/>
    <w:rsid w:val="004E790B"/>
    <w:rsid w:val="004F18C4"/>
    <w:rsid w:val="004F2A7E"/>
    <w:rsid w:val="004F5A5A"/>
    <w:rsid w:val="00505788"/>
    <w:rsid w:val="00513EED"/>
    <w:rsid w:val="0052033B"/>
    <w:rsid w:val="005258F0"/>
    <w:rsid w:val="005305DD"/>
    <w:rsid w:val="00531BA8"/>
    <w:rsid w:val="00534A55"/>
    <w:rsid w:val="00535589"/>
    <w:rsid w:val="00541638"/>
    <w:rsid w:val="005419D0"/>
    <w:rsid w:val="00543685"/>
    <w:rsid w:val="00544AED"/>
    <w:rsid w:val="0055473B"/>
    <w:rsid w:val="00554A92"/>
    <w:rsid w:val="00563BAB"/>
    <w:rsid w:val="00563DEE"/>
    <w:rsid w:val="005719B9"/>
    <w:rsid w:val="00574C96"/>
    <w:rsid w:val="00577AD6"/>
    <w:rsid w:val="00584285"/>
    <w:rsid w:val="0058688E"/>
    <w:rsid w:val="00590292"/>
    <w:rsid w:val="005A387B"/>
    <w:rsid w:val="005A4F00"/>
    <w:rsid w:val="005C1805"/>
    <w:rsid w:val="005C3CE0"/>
    <w:rsid w:val="005C46F3"/>
    <w:rsid w:val="005C611A"/>
    <w:rsid w:val="005D0249"/>
    <w:rsid w:val="005D25BC"/>
    <w:rsid w:val="005D609E"/>
    <w:rsid w:val="005D7421"/>
    <w:rsid w:val="005E06F6"/>
    <w:rsid w:val="005E6480"/>
    <w:rsid w:val="005E784D"/>
    <w:rsid w:val="005F75D7"/>
    <w:rsid w:val="00600F6E"/>
    <w:rsid w:val="00605A53"/>
    <w:rsid w:val="006100A4"/>
    <w:rsid w:val="00621461"/>
    <w:rsid w:val="00623926"/>
    <w:rsid w:val="0062466A"/>
    <w:rsid w:val="00625013"/>
    <w:rsid w:val="00634311"/>
    <w:rsid w:val="00635477"/>
    <w:rsid w:val="00640FA2"/>
    <w:rsid w:val="006500E0"/>
    <w:rsid w:val="006500EA"/>
    <w:rsid w:val="00654FC8"/>
    <w:rsid w:val="00660048"/>
    <w:rsid w:val="00660B95"/>
    <w:rsid w:val="0066110B"/>
    <w:rsid w:val="00662A02"/>
    <w:rsid w:val="0066570A"/>
    <w:rsid w:val="0067117D"/>
    <w:rsid w:val="00677385"/>
    <w:rsid w:val="00682FA0"/>
    <w:rsid w:val="006852E5"/>
    <w:rsid w:val="0068667B"/>
    <w:rsid w:val="00686894"/>
    <w:rsid w:val="0069173B"/>
    <w:rsid w:val="00691EAD"/>
    <w:rsid w:val="006A051B"/>
    <w:rsid w:val="006A0A95"/>
    <w:rsid w:val="006A1437"/>
    <w:rsid w:val="006A31E7"/>
    <w:rsid w:val="006A64C5"/>
    <w:rsid w:val="006B04B6"/>
    <w:rsid w:val="006B0559"/>
    <w:rsid w:val="006B0E24"/>
    <w:rsid w:val="006B177D"/>
    <w:rsid w:val="006B3EA7"/>
    <w:rsid w:val="006C225F"/>
    <w:rsid w:val="006C74DE"/>
    <w:rsid w:val="006D51E8"/>
    <w:rsid w:val="006D5A97"/>
    <w:rsid w:val="006E1AD5"/>
    <w:rsid w:val="006E4A7A"/>
    <w:rsid w:val="006E688E"/>
    <w:rsid w:val="006E6C49"/>
    <w:rsid w:val="006F6224"/>
    <w:rsid w:val="006F7F2A"/>
    <w:rsid w:val="0070314A"/>
    <w:rsid w:val="00705167"/>
    <w:rsid w:val="007060AF"/>
    <w:rsid w:val="00713FF2"/>
    <w:rsid w:val="00720081"/>
    <w:rsid w:val="00720E3C"/>
    <w:rsid w:val="00721402"/>
    <w:rsid w:val="00723D9B"/>
    <w:rsid w:val="007308B8"/>
    <w:rsid w:val="007362A5"/>
    <w:rsid w:val="00737F57"/>
    <w:rsid w:val="0074219A"/>
    <w:rsid w:val="0074225C"/>
    <w:rsid w:val="007508BD"/>
    <w:rsid w:val="00762853"/>
    <w:rsid w:val="0076482E"/>
    <w:rsid w:val="007674D4"/>
    <w:rsid w:val="00775979"/>
    <w:rsid w:val="007874EC"/>
    <w:rsid w:val="00790770"/>
    <w:rsid w:val="00795CB4"/>
    <w:rsid w:val="007A2C8D"/>
    <w:rsid w:val="007A31E4"/>
    <w:rsid w:val="007A4891"/>
    <w:rsid w:val="007B05AA"/>
    <w:rsid w:val="007B0F49"/>
    <w:rsid w:val="007D2848"/>
    <w:rsid w:val="007E176D"/>
    <w:rsid w:val="007E28E6"/>
    <w:rsid w:val="007E4EE7"/>
    <w:rsid w:val="007E5CF5"/>
    <w:rsid w:val="007F021D"/>
    <w:rsid w:val="007F0B20"/>
    <w:rsid w:val="007F22FA"/>
    <w:rsid w:val="00800360"/>
    <w:rsid w:val="00800DF2"/>
    <w:rsid w:val="00804E5A"/>
    <w:rsid w:val="0080517F"/>
    <w:rsid w:val="00815AF8"/>
    <w:rsid w:val="008179CF"/>
    <w:rsid w:val="0081D577"/>
    <w:rsid w:val="00823790"/>
    <w:rsid w:val="00823A55"/>
    <w:rsid w:val="008266A6"/>
    <w:rsid w:val="00834008"/>
    <w:rsid w:val="00834425"/>
    <w:rsid w:val="00834EE6"/>
    <w:rsid w:val="00835683"/>
    <w:rsid w:val="00836C9D"/>
    <w:rsid w:val="00841FFF"/>
    <w:rsid w:val="00844701"/>
    <w:rsid w:val="00844A53"/>
    <w:rsid w:val="00845820"/>
    <w:rsid w:val="008671C3"/>
    <w:rsid w:val="00871DD6"/>
    <w:rsid w:val="008769FB"/>
    <w:rsid w:val="00881910"/>
    <w:rsid w:val="008867BD"/>
    <w:rsid w:val="00891352"/>
    <w:rsid w:val="00895989"/>
    <w:rsid w:val="008A1D30"/>
    <w:rsid w:val="008A1D8F"/>
    <w:rsid w:val="008A40A0"/>
    <w:rsid w:val="008A59B3"/>
    <w:rsid w:val="008A780D"/>
    <w:rsid w:val="008C15B1"/>
    <w:rsid w:val="008C3EE8"/>
    <w:rsid w:val="008D7E49"/>
    <w:rsid w:val="008F3AF9"/>
    <w:rsid w:val="008F5C5F"/>
    <w:rsid w:val="008F7C7B"/>
    <w:rsid w:val="0091199E"/>
    <w:rsid w:val="00911E08"/>
    <w:rsid w:val="00912E16"/>
    <w:rsid w:val="0091752B"/>
    <w:rsid w:val="00921240"/>
    <w:rsid w:val="0092246E"/>
    <w:rsid w:val="0093129B"/>
    <w:rsid w:val="0093146C"/>
    <w:rsid w:val="00941994"/>
    <w:rsid w:val="00943012"/>
    <w:rsid w:val="0094425D"/>
    <w:rsid w:val="00945038"/>
    <w:rsid w:val="00945A6E"/>
    <w:rsid w:val="00952983"/>
    <w:rsid w:val="0095614B"/>
    <w:rsid w:val="00957AD1"/>
    <w:rsid w:val="00964F4B"/>
    <w:rsid w:val="0096744E"/>
    <w:rsid w:val="00967D9D"/>
    <w:rsid w:val="00975C91"/>
    <w:rsid w:val="00981691"/>
    <w:rsid w:val="009911EF"/>
    <w:rsid w:val="009943D9"/>
    <w:rsid w:val="009955CD"/>
    <w:rsid w:val="00998218"/>
    <w:rsid w:val="009A155A"/>
    <w:rsid w:val="009A1670"/>
    <w:rsid w:val="009A591C"/>
    <w:rsid w:val="009A6F0D"/>
    <w:rsid w:val="009B06E7"/>
    <w:rsid w:val="009B4573"/>
    <w:rsid w:val="009C051E"/>
    <w:rsid w:val="009C0B86"/>
    <w:rsid w:val="009D10E5"/>
    <w:rsid w:val="009D2BCC"/>
    <w:rsid w:val="009D49BE"/>
    <w:rsid w:val="009E157C"/>
    <w:rsid w:val="009E7C95"/>
    <w:rsid w:val="009F26BC"/>
    <w:rsid w:val="009F71D0"/>
    <w:rsid w:val="009F7DDA"/>
    <w:rsid w:val="00A09347"/>
    <w:rsid w:val="00A13978"/>
    <w:rsid w:val="00A15552"/>
    <w:rsid w:val="00A161BD"/>
    <w:rsid w:val="00A22324"/>
    <w:rsid w:val="00A22C3F"/>
    <w:rsid w:val="00A43652"/>
    <w:rsid w:val="00A44768"/>
    <w:rsid w:val="00A44961"/>
    <w:rsid w:val="00A47617"/>
    <w:rsid w:val="00A47E81"/>
    <w:rsid w:val="00A52D64"/>
    <w:rsid w:val="00A54720"/>
    <w:rsid w:val="00A54FB2"/>
    <w:rsid w:val="00A5533A"/>
    <w:rsid w:val="00A56065"/>
    <w:rsid w:val="00A64899"/>
    <w:rsid w:val="00A662C8"/>
    <w:rsid w:val="00A7137F"/>
    <w:rsid w:val="00A71E1E"/>
    <w:rsid w:val="00A72313"/>
    <w:rsid w:val="00A72B47"/>
    <w:rsid w:val="00A753CD"/>
    <w:rsid w:val="00A8207E"/>
    <w:rsid w:val="00A82456"/>
    <w:rsid w:val="00A82D38"/>
    <w:rsid w:val="00A83583"/>
    <w:rsid w:val="00A86458"/>
    <w:rsid w:val="00A87555"/>
    <w:rsid w:val="00A96684"/>
    <w:rsid w:val="00AA5DC0"/>
    <w:rsid w:val="00AA65FC"/>
    <w:rsid w:val="00AA76A0"/>
    <w:rsid w:val="00AA7C68"/>
    <w:rsid w:val="00AB1424"/>
    <w:rsid w:val="00AB2451"/>
    <w:rsid w:val="00AB3588"/>
    <w:rsid w:val="00AB68BF"/>
    <w:rsid w:val="00AC35B8"/>
    <w:rsid w:val="00AC46E0"/>
    <w:rsid w:val="00AC46F9"/>
    <w:rsid w:val="00AC5B49"/>
    <w:rsid w:val="00AD2798"/>
    <w:rsid w:val="00AD2CA6"/>
    <w:rsid w:val="00AD6644"/>
    <w:rsid w:val="00AE20CD"/>
    <w:rsid w:val="00AE6C60"/>
    <w:rsid w:val="00AE73E6"/>
    <w:rsid w:val="00AF4AD1"/>
    <w:rsid w:val="00B01C00"/>
    <w:rsid w:val="00B03E66"/>
    <w:rsid w:val="00B130E3"/>
    <w:rsid w:val="00B144DC"/>
    <w:rsid w:val="00B24DFD"/>
    <w:rsid w:val="00B327F2"/>
    <w:rsid w:val="00B32D5B"/>
    <w:rsid w:val="00B33A8B"/>
    <w:rsid w:val="00B375CA"/>
    <w:rsid w:val="00B401A2"/>
    <w:rsid w:val="00B40C3F"/>
    <w:rsid w:val="00B428D7"/>
    <w:rsid w:val="00B455E8"/>
    <w:rsid w:val="00B459F6"/>
    <w:rsid w:val="00B47769"/>
    <w:rsid w:val="00B52AAC"/>
    <w:rsid w:val="00B53A01"/>
    <w:rsid w:val="00B5400F"/>
    <w:rsid w:val="00B554FA"/>
    <w:rsid w:val="00B56705"/>
    <w:rsid w:val="00B56C10"/>
    <w:rsid w:val="00B57151"/>
    <w:rsid w:val="00B70075"/>
    <w:rsid w:val="00B7103E"/>
    <w:rsid w:val="00B74D9D"/>
    <w:rsid w:val="00B76E7B"/>
    <w:rsid w:val="00B850BB"/>
    <w:rsid w:val="00B93FCC"/>
    <w:rsid w:val="00BA09D3"/>
    <w:rsid w:val="00BA1B91"/>
    <w:rsid w:val="00BA3F00"/>
    <w:rsid w:val="00BA58BF"/>
    <w:rsid w:val="00BC7B93"/>
    <w:rsid w:val="00BD59F0"/>
    <w:rsid w:val="00BE015A"/>
    <w:rsid w:val="00BE0229"/>
    <w:rsid w:val="00BE2063"/>
    <w:rsid w:val="00BE2E43"/>
    <w:rsid w:val="00BE5722"/>
    <w:rsid w:val="00BF37B6"/>
    <w:rsid w:val="00BF5273"/>
    <w:rsid w:val="00C042A9"/>
    <w:rsid w:val="00C0446A"/>
    <w:rsid w:val="00C11BEC"/>
    <w:rsid w:val="00C126B5"/>
    <w:rsid w:val="00C159E5"/>
    <w:rsid w:val="00C210D2"/>
    <w:rsid w:val="00C21C7F"/>
    <w:rsid w:val="00C2298F"/>
    <w:rsid w:val="00C26B72"/>
    <w:rsid w:val="00C342EA"/>
    <w:rsid w:val="00C4565F"/>
    <w:rsid w:val="00C518DF"/>
    <w:rsid w:val="00C55EA1"/>
    <w:rsid w:val="00C763AE"/>
    <w:rsid w:val="00C82F3E"/>
    <w:rsid w:val="00C84364"/>
    <w:rsid w:val="00C946A9"/>
    <w:rsid w:val="00C949F5"/>
    <w:rsid w:val="00C95CAC"/>
    <w:rsid w:val="00CA0551"/>
    <w:rsid w:val="00CA15C3"/>
    <w:rsid w:val="00CA2E94"/>
    <w:rsid w:val="00CC0AD4"/>
    <w:rsid w:val="00CC0DB8"/>
    <w:rsid w:val="00CC3FE8"/>
    <w:rsid w:val="00CC7205"/>
    <w:rsid w:val="00CD3D05"/>
    <w:rsid w:val="00CE01B5"/>
    <w:rsid w:val="00CE7625"/>
    <w:rsid w:val="00CF061F"/>
    <w:rsid w:val="00CF23CB"/>
    <w:rsid w:val="00D03E7D"/>
    <w:rsid w:val="00D0E254"/>
    <w:rsid w:val="00D10234"/>
    <w:rsid w:val="00D124DB"/>
    <w:rsid w:val="00D13468"/>
    <w:rsid w:val="00D20C5D"/>
    <w:rsid w:val="00D25BE5"/>
    <w:rsid w:val="00D3184E"/>
    <w:rsid w:val="00D43745"/>
    <w:rsid w:val="00D5031D"/>
    <w:rsid w:val="00D65777"/>
    <w:rsid w:val="00D7061C"/>
    <w:rsid w:val="00D71FB6"/>
    <w:rsid w:val="00D73075"/>
    <w:rsid w:val="00D75DBE"/>
    <w:rsid w:val="00D76848"/>
    <w:rsid w:val="00D84575"/>
    <w:rsid w:val="00D87D66"/>
    <w:rsid w:val="00D902B2"/>
    <w:rsid w:val="00D90832"/>
    <w:rsid w:val="00D92522"/>
    <w:rsid w:val="00D94479"/>
    <w:rsid w:val="00D96E03"/>
    <w:rsid w:val="00DA14FA"/>
    <w:rsid w:val="00DA2E27"/>
    <w:rsid w:val="00DA5415"/>
    <w:rsid w:val="00DB02DE"/>
    <w:rsid w:val="00DB0580"/>
    <w:rsid w:val="00DB6A46"/>
    <w:rsid w:val="00DB6AC4"/>
    <w:rsid w:val="00DC1730"/>
    <w:rsid w:val="00DC283E"/>
    <w:rsid w:val="00DC582B"/>
    <w:rsid w:val="00DC7A4C"/>
    <w:rsid w:val="00DE1624"/>
    <w:rsid w:val="00DE4477"/>
    <w:rsid w:val="00DE532E"/>
    <w:rsid w:val="00DF6C2B"/>
    <w:rsid w:val="00DF6DFD"/>
    <w:rsid w:val="00DF7CED"/>
    <w:rsid w:val="00E0699A"/>
    <w:rsid w:val="00E22980"/>
    <w:rsid w:val="00E23DD5"/>
    <w:rsid w:val="00E322E2"/>
    <w:rsid w:val="00E34E1B"/>
    <w:rsid w:val="00E41552"/>
    <w:rsid w:val="00E425BA"/>
    <w:rsid w:val="00E50917"/>
    <w:rsid w:val="00E51364"/>
    <w:rsid w:val="00E52ECF"/>
    <w:rsid w:val="00E54C74"/>
    <w:rsid w:val="00E73DF9"/>
    <w:rsid w:val="00E74023"/>
    <w:rsid w:val="00E77447"/>
    <w:rsid w:val="00E7C5EC"/>
    <w:rsid w:val="00E83FA1"/>
    <w:rsid w:val="00E86FB6"/>
    <w:rsid w:val="00E87FF6"/>
    <w:rsid w:val="00E90F78"/>
    <w:rsid w:val="00E94D37"/>
    <w:rsid w:val="00E975AC"/>
    <w:rsid w:val="00EA1993"/>
    <w:rsid w:val="00EA4765"/>
    <w:rsid w:val="00EB0F33"/>
    <w:rsid w:val="00EB5EDB"/>
    <w:rsid w:val="00EB6D57"/>
    <w:rsid w:val="00EC439A"/>
    <w:rsid w:val="00EC66E8"/>
    <w:rsid w:val="00EC68C2"/>
    <w:rsid w:val="00EC748F"/>
    <w:rsid w:val="00EC7787"/>
    <w:rsid w:val="00ED0903"/>
    <w:rsid w:val="00ED1965"/>
    <w:rsid w:val="00ED63DD"/>
    <w:rsid w:val="00ED650A"/>
    <w:rsid w:val="00EE1E0E"/>
    <w:rsid w:val="00EE4F07"/>
    <w:rsid w:val="00EF72A5"/>
    <w:rsid w:val="00F04F32"/>
    <w:rsid w:val="00F102E0"/>
    <w:rsid w:val="00F17EE9"/>
    <w:rsid w:val="00F30FE4"/>
    <w:rsid w:val="00F319C4"/>
    <w:rsid w:val="00F338E8"/>
    <w:rsid w:val="00F3454C"/>
    <w:rsid w:val="00F35D7F"/>
    <w:rsid w:val="00F36911"/>
    <w:rsid w:val="00F37B31"/>
    <w:rsid w:val="00F432B3"/>
    <w:rsid w:val="00F4335A"/>
    <w:rsid w:val="00F47197"/>
    <w:rsid w:val="00F47F6D"/>
    <w:rsid w:val="00F5242D"/>
    <w:rsid w:val="00F651DE"/>
    <w:rsid w:val="00F70DDB"/>
    <w:rsid w:val="00F72E87"/>
    <w:rsid w:val="00F74153"/>
    <w:rsid w:val="00F77F58"/>
    <w:rsid w:val="00F906E3"/>
    <w:rsid w:val="00F92E6A"/>
    <w:rsid w:val="00F93056"/>
    <w:rsid w:val="00F97A9B"/>
    <w:rsid w:val="00FA30F0"/>
    <w:rsid w:val="00FA32C8"/>
    <w:rsid w:val="00FA3CF0"/>
    <w:rsid w:val="00FB2A2A"/>
    <w:rsid w:val="00FB415E"/>
    <w:rsid w:val="00FB7B20"/>
    <w:rsid w:val="00FC1924"/>
    <w:rsid w:val="00FC5CB0"/>
    <w:rsid w:val="00FD5CC8"/>
    <w:rsid w:val="00FD7108"/>
    <w:rsid w:val="00FE0E1E"/>
    <w:rsid w:val="00FE6226"/>
    <w:rsid w:val="00FF1AD4"/>
    <w:rsid w:val="010ADEFE"/>
    <w:rsid w:val="011CBBF8"/>
    <w:rsid w:val="0120E998"/>
    <w:rsid w:val="01397649"/>
    <w:rsid w:val="013BE82B"/>
    <w:rsid w:val="014E2891"/>
    <w:rsid w:val="01530D5E"/>
    <w:rsid w:val="015C6983"/>
    <w:rsid w:val="01AF8909"/>
    <w:rsid w:val="01B0AE6B"/>
    <w:rsid w:val="01CFA8BF"/>
    <w:rsid w:val="021BC583"/>
    <w:rsid w:val="02323CAD"/>
    <w:rsid w:val="02369220"/>
    <w:rsid w:val="0254CFDE"/>
    <w:rsid w:val="0282338E"/>
    <w:rsid w:val="029ED593"/>
    <w:rsid w:val="02B59383"/>
    <w:rsid w:val="02C8BD3E"/>
    <w:rsid w:val="03013A4E"/>
    <w:rsid w:val="03256BF6"/>
    <w:rsid w:val="03374A5E"/>
    <w:rsid w:val="035573D6"/>
    <w:rsid w:val="0394FBB8"/>
    <w:rsid w:val="0399E047"/>
    <w:rsid w:val="039BA05A"/>
    <w:rsid w:val="039CCF4A"/>
    <w:rsid w:val="039E1FFD"/>
    <w:rsid w:val="03ABA047"/>
    <w:rsid w:val="03C40C03"/>
    <w:rsid w:val="03D6558B"/>
    <w:rsid w:val="03E1C6D1"/>
    <w:rsid w:val="03FC1CFD"/>
    <w:rsid w:val="040F68E2"/>
    <w:rsid w:val="04142B3A"/>
    <w:rsid w:val="041A247A"/>
    <w:rsid w:val="043564C6"/>
    <w:rsid w:val="04499251"/>
    <w:rsid w:val="045395D8"/>
    <w:rsid w:val="04566ACF"/>
    <w:rsid w:val="046360E9"/>
    <w:rsid w:val="04733B84"/>
    <w:rsid w:val="047464EF"/>
    <w:rsid w:val="04923B60"/>
    <w:rsid w:val="04929275"/>
    <w:rsid w:val="0496C634"/>
    <w:rsid w:val="0499DBBA"/>
    <w:rsid w:val="04AFDAC9"/>
    <w:rsid w:val="04CC3560"/>
    <w:rsid w:val="0500669F"/>
    <w:rsid w:val="0507E2D2"/>
    <w:rsid w:val="0524BFE6"/>
    <w:rsid w:val="052711B3"/>
    <w:rsid w:val="052D1CE0"/>
    <w:rsid w:val="053D7A8A"/>
    <w:rsid w:val="0543E2E5"/>
    <w:rsid w:val="0556FA19"/>
    <w:rsid w:val="056FDD00"/>
    <w:rsid w:val="05810299"/>
    <w:rsid w:val="059458AD"/>
    <w:rsid w:val="059A8E54"/>
    <w:rsid w:val="05A97413"/>
    <w:rsid w:val="05C769F1"/>
    <w:rsid w:val="05D3E4AA"/>
    <w:rsid w:val="0621AB91"/>
    <w:rsid w:val="065E58D5"/>
    <w:rsid w:val="06621346"/>
    <w:rsid w:val="0668845E"/>
    <w:rsid w:val="066A3385"/>
    <w:rsid w:val="0673D315"/>
    <w:rsid w:val="068F5FCB"/>
    <w:rsid w:val="06D01CAA"/>
    <w:rsid w:val="06D74D08"/>
    <w:rsid w:val="06F78251"/>
    <w:rsid w:val="0706D208"/>
    <w:rsid w:val="070E65FC"/>
    <w:rsid w:val="072F4A5F"/>
    <w:rsid w:val="07672B1C"/>
    <w:rsid w:val="076D990D"/>
    <w:rsid w:val="077C3675"/>
    <w:rsid w:val="07977BB2"/>
    <w:rsid w:val="07A897D6"/>
    <w:rsid w:val="07BB0703"/>
    <w:rsid w:val="07C415D1"/>
    <w:rsid w:val="07C9E892"/>
    <w:rsid w:val="07E38C8A"/>
    <w:rsid w:val="07E679BF"/>
    <w:rsid w:val="07E7960C"/>
    <w:rsid w:val="07FED5FE"/>
    <w:rsid w:val="081840D3"/>
    <w:rsid w:val="0830D9D7"/>
    <w:rsid w:val="0840F757"/>
    <w:rsid w:val="08789836"/>
    <w:rsid w:val="0881C21D"/>
    <w:rsid w:val="08933BE1"/>
    <w:rsid w:val="089845C1"/>
    <w:rsid w:val="08A8D80D"/>
    <w:rsid w:val="08DE918E"/>
    <w:rsid w:val="08FCEAD4"/>
    <w:rsid w:val="090ACF92"/>
    <w:rsid w:val="09111E87"/>
    <w:rsid w:val="0917B13F"/>
    <w:rsid w:val="091F0C71"/>
    <w:rsid w:val="09306A4D"/>
    <w:rsid w:val="095471AC"/>
    <w:rsid w:val="0962DCC2"/>
    <w:rsid w:val="098629BD"/>
    <w:rsid w:val="09A075CF"/>
    <w:rsid w:val="09A0DC6A"/>
    <w:rsid w:val="09F5E50B"/>
    <w:rsid w:val="09F9DD9B"/>
    <w:rsid w:val="09FEE3B8"/>
    <w:rsid w:val="0A1586F0"/>
    <w:rsid w:val="0A1707E1"/>
    <w:rsid w:val="0A173B52"/>
    <w:rsid w:val="0A1A252A"/>
    <w:rsid w:val="0A1D1CC7"/>
    <w:rsid w:val="0AC4BFFB"/>
    <w:rsid w:val="0AC7202E"/>
    <w:rsid w:val="0ACA543E"/>
    <w:rsid w:val="0B1B2D4C"/>
    <w:rsid w:val="0B1D0FA4"/>
    <w:rsid w:val="0B2A4EE1"/>
    <w:rsid w:val="0B564401"/>
    <w:rsid w:val="0B626DC8"/>
    <w:rsid w:val="0B6E57B2"/>
    <w:rsid w:val="0B8DE3AD"/>
    <w:rsid w:val="0B99B7A7"/>
    <w:rsid w:val="0BA287AE"/>
    <w:rsid w:val="0BABB187"/>
    <w:rsid w:val="0BBDD158"/>
    <w:rsid w:val="0BEAC8BF"/>
    <w:rsid w:val="0BEBA92E"/>
    <w:rsid w:val="0C01CCEC"/>
    <w:rsid w:val="0C1B9C08"/>
    <w:rsid w:val="0C2FCAA8"/>
    <w:rsid w:val="0C3DD4CD"/>
    <w:rsid w:val="0C3F7A90"/>
    <w:rsid w:val="0C72EA11"/>
    <w:rsid w:val="0C86662A"/>
    <w:rsid w:val="0C8E9F31"/>
    <w:rsid w:val="0CA18604"/>
    <w:rsid w:val="0CDFCA6E"/>
    <w:rsid w:val="0CE6521B"/>
    <w:rsid w:val="0D66AD04"/>
    <w:rsid w:val="0D766764"/>
    <w:rsid w:val="0DA5D3FD"/>
    <w:rsid w:val="0DB365B7"/>
    <w:rsid w:val="0DCE3D86"/>
    <w:rsid w:val="0DD6D075"/>
    <w:rsid w:val="0DE01AE7"/>
    <w:rsid w:val="0DEA8466"/>
    <w:rsid w:val="0DF538A5"/>
    <w:rsid w:val="0E00DC99"/>
    <w:rsid w:val="0E092337"/>
    <w:rsid w:val="0E0974D6"/>
    <w:rsid w:val="0E16A7F8"/>
    <w:rsid w:val="0E1C819E"/>
    <w:rsid w:val="0E236F85"/>
    <w:rsid w:val="0E3C32AE"/>
    <w:rsid w:val="0E74D456"/>
    <w:rsid w:val="0EA469B0"/>
    <w:rsid w:val="0EA637BE"/>
    <w:rsid w:val="0EB2BCB8"/>
    <w:rsid w:val="0EE4378A"/>
    <w:rsid w:val="0EEC4DCD"/>
    <w:rsid w:val="0EF89237"/>
    <w:rsid w:val="0EFA5371"/>
    <w:rsid w:val="0F0569A9"/>
    <w:rsid w:val="0F7D73FB"/>
    <w:rsid w:val="0F913E35"/>
    <w:rsid w:val="0F95F223"/>
    <w:rsid w:val="0FA39325"/>
    <w:rsid w:val="0FA59655"/>
    <w:rsid w:val="0FAA8AD3"/>
    <w:rsid w:val="0FD80D1E"/>
    <w:rsid w:val="0FDE5950"/>
    <w:rsid w:val="10113F9F"/>
    <w:rsid w:val="1018B3C1"/>
    <w:rsid w:val="1025BE62"/>
    <w:rsid w:val="1064B14C"/>
    <w:rsid w:val="108007EB"/>
    <w:rsid w:val="10845CBA"/>
    <w:rsid w:val="1089F528"/>
    <w:rsid w:val="108FB414"/>
    <w:rsid w:val="1090FDE4"/>
    <w:rsid w:val="109623D2"/>
    <w:rsid w:val="10ACA397"/>
    <w:rsid w:val="10D39982"/>
    <w:rsid w:val="10EE6A42"/>
    <w:rsid w:val="111AFADE"/>
    <w:rsid w:val="111BAB5C"/>
    <w:rsid w:val="113C2FD0"/>
    <w:rsid w:val="11495366"/>
    <w:rsid w:val="1150484E"/>
    <w:rsid w:val="1153529A"/>
    <w:rsid w:val="1157960B"/>
    <w:rsid w:val="116149B9"/>
    <w:rsid w:val="117D0791"/>
    <w:rsid w:val="118D6FB3"/>
    <w:rsid w:val="11A2FD9B"/>
    <w:rsid w:val="11B48422"/>
    <w:rsid w:val="11C8142A"/>
    <w:rsid w:val="11CB1C2A"/>
    <w:rsid w:val="11D24F98"/>
    <w:rsid w:val="11F43E7B"/>
    <w:rsid w:val="120E2E96"/>
    <w:rsid w:val="120EB9EA"/>
    <w:rsid w:val="1213484A"/>
    <w:rsid w:val="122F87E1"/>
    <w:rsid w:val="1232D36D"/>
    <w:rsid w:val="126F69E3"/>
    <w:rsid w:val="1270759F"/>
    <w:rsid w:val="127886F5"/>
    <w:rsid w:val="1282DB9E"/>
    <w:rsid w:val="129FAB34"/>
    <w:rsid w:val="12C665CF"/>
    <w:rsid w:val="12E3371F"/>
    <w:rsid w:val="130B341F"/>
    <w:rsid w:val="1311C411"/>
    <w:rsid w:val="131D70CD"/>
    <w:rsid w:val="132993F7"/>
    <w:rsid w:val="13333CB3"/>
    <w:rsid w:val="134E4B85"/>
    <w:rsid w:val="135511F4"/>
    <w:rsid w:val="137FCF87"/>
    <w:rsid w:val="1381E0C9"/>
    <w:rsid w:val="13962037"/>
    <w:rsid w:val="13B6C36C"/>
    <w:rsid w:val="13B7A8AD"/>
    <w:rsid w:val="13CD443A"/>
    <w:rsid w:val="13CEAF33"/>
    <w:rsid w:val="13CF0D96"/>
    <w:rsid w:val="13E8864B"/>
    <w:rsid w:val="14347099"/>
    <w:rsid w:val="1453D74A"/>
    <w:rsid w:val="145AA296"/>
    <w:rsid w:val="149520FA"/>
    <w:rsid w:val="14A2D4C1"/>
    <w:rsid w:val="14B51EFE"/>
    <w:rsid w:val="14B61814"/>
    <w:rsid w:val="14BEC264"/>
    <w:rsid w:val="14D1FEAD"/>
    <w:rsid w:val="1517BB12"/>
    <w:rsid w:val="151DBABA"/>
    <w:rsid w:val="154017B5"/>
    <w:rsid w:val="15480B73"/>
    <w:rsid w:val="1576002E"/>
    <w:rsid w:val="157AEDC4"/>
    <w:rsid w:val="15C36E90"/>
    <w:rsid w:val="15D81DAA"/>
    <w:rsid w:val="15F60DB4"/>
    <w:rsid w:val="15F71FFE"/>
    <w:rsid w:val="1606464D"/>
    <w:rsid w:val="16104FFF"/>
    <w:rsid w:val="161AA012"/>
    <w:rsid w:val="1638947E"/>
    <w:rsid w:val="164D9AD4"/>
    <w:rsid w:val="16509AC4"/>
    <w:rsid w:val="1669C321"/>
    <w:rsid w:val="167F0AF0"/>
    <w:rsid w:val="16979AD7"/>
    <w:rsid w:val="16B33422"/>
    <w:rsid w:val="16DF4CDD"/>
    <w:rsid w:val="16E835F6"/>
    <w:rsid w:val="16EE642E"/>
    <w:rsid w:val="16F79448"/>
    <w:rsid w:val="17158E94"/>
    <w:rsid w:val="17420592"/>
    <w:rsid w:val="177E182E"/>
    <w:rsid w:val="17D6A2BD"/>
    <w:rsid w:val="17D8F52A"/>
    <w:rsid w:val="17DC7D9C"/>
    <w:rsid w:val="17F9B593"/>
    <w:rsid w:val="17FFF2BE"/>
    <w:rsid w:val="1803D017"/>
    <w:rsid w:val="18145421"/>
    <w:rsid w:val="18177926"/>
    <w:rsid w:val="18465B91"/>
    <w:rsid w:val="18512E53"/>
    <w:rsid w:val="185CB81C"/>
    <w:rsid w:val="1860AFBE"/>
    <w:rsid w:val="188706FF"/>
    <w:rsid w:val="18E09101"/>
    <w:rsid w:val="19022091"/>
    <w:rsid w:val="1903F8D9"/>
    <w:rsid w:val="19417397"/>
    <w:rsid w:val="1950E9F7"/>
    <w:rsid w:val="1976239F"/>
    <w:rsid w:val="19F89659"/>
    <w:rsid w:val="1A10DA01"/>
    <w:rsid w:val="1A2938A7"/>
    <w:rsid w:val="1A3C0A1A"/>
    <w:rsid w:val="1A48B296"/>
    <w:rsid w:val="1A4EAC3E"/>
    <w:rsid w:val="1A546BAA"/>
    <w:rsid w:val="1A7F13B0"/>
    <w:rsid w:val="1A92B339"/>
    <w:rsid w:val="1AA41E6C"/>
    <w:rsid w:val="1AAEC881"/>
    <w:rsid w:val="1AB573BA"/>
    <w:rsid w:val="1AC0F354"/>
    <w:rsid w:val="1ADBDB98"/>
    <w:rsid w:val="1AED3D7A"/>
    <w:rsid w:val="1AF0098D"/>
    <w:rsid w:val="1AF277CF"/>
    <w:rsid w:val="1B21B8E7"/>
    <w:rsid w:val="1B45D0F2"/>
    <w:rsid w:val="1B4F9F6E"/>
    <w:rsid w:val="1B5251C3"/>
    <w:rsid w:val="1B64B807"/>
    <w:rsid w:val="1B7979CB"/>
    <w:rsid w:val="1B7B3F94"/>
    <w:rsid w:val="1B7B7DCD"/>
    <w:rsid w:val="1B868BE9"/>
    <w:rsid w:val="1B8C96D9"/>
    <w:rsid w:val="1B9240D1"/>
    <w:rsid w:val="1BA7E615"/>
    <w:rsid w:val="1BB258F5"/>
    <w:rsid w:val="1BC46EAB"/>
    <w:rsid w:val="1BE9C08A"/>
    <w:rsid w:val="1BEE2E1C"/>
    <w:rsid w:val="1C026B24"/>
    <w:rsid w:val="1C068291"/>
    <w:rsid w:val="1C135DEE"/>
    <w:rsid w:val="1C263208"/>
    <w:rsid w:val="1C5CF6C6"/>
    <w:rsid w:val="1C6608A6"/>
    <w:rsid w:val="1C6D3CBE"/>
    <w:rsid w:val="1CA8CA69"/>
    <w:rsid w:val="1CACF351"/>
    <w:rsid w:val="1CB6E0DD"/>
    <w:rsid w:val="1CB84BF2"/>
    <w:rsid w:val="1CD4044E"/>
    <w:rsid w:val="1CD43AD6"/>
    <w:rsid w:val="1CD5DBB0"/>
    <w:rsid w:val="1CDC1AFD"/>
    <w:rsid w:val="1CF47B8A"/>
    <w:rsid w:val="1D10BB1E"/>
    <w:rsid w:val="1D16431D"/>
    <w:rsid w:val="1D79449D"/>
    <w:rsid w:val="1D7F0A77"/>
    <w:rsid w:val="1D98AC45"/>
    <w:rsid w:val="1D993E85"/>
    <w:rsid w:val="1DAE73F9"/>
    <w:rsid w:val="1DB5AF7D"/>
    <w:rsid w:val="1DD8846B"/>
    <w:rsid w:val="1DEA4AA2"/>
    <w:rsid w:val="1DED3DBA"/>
    <w:rsid w:val="1E05D50B"/>
    <w:rsid w:val="1E3A991C"/>
    <w:rsid w:val="1E3DE87E"/>
    <w:rsid w:val="1E4B5EB6"/>
    <w:rsid w:val="1E632526"/>
    <w:rsid w:val="1E803A7B"/>
    <w:rsid w:val="1EF4AFBB"/>
    <w:rsid w:val="1F07C77E"/>
    <w:rsid w:val="1F149329"/>
    <w:rsid w:val="1F261CDA"/>
    <w:rsid w:val="1F39B11F"/>
    <w:rsid w:val="1F405044"/>
    <w:rsid w:val="1F438C6E"/>
    <w:rsid w:val="1F459B5C"/>
    <w:rsid w:val="1F7BE3F0"/>
    <w:rsid w:val="1F83F44F"/>
    <w:rsid w:val="1FA342CF"/>
    <w:rsid w:val="1FA4DD80"/>
    <w:rsid w:val="1FB338F1"/>
    <w:rsid w:val="1FB5FE6D"/>
    <w:rsid w:val="1FD43DE0"/>
    <w:rsid w:val="1FD9D6FA"/>
    <w:rsid w:val="1FDABCEE"/>
    <w:rsid w:val="1FF2B76A"/>
    <w:rsid w:val="200A237E"/>
    <w:rsid w:val="2015BD8C"/>
    <w:rsid w:val="202A938C"/>
    <w:rsid w:val="2030B981"/>
    <w:rsid w:val="2050F3E4"/>
    <w:rsid w:val="20598ED5"/>
    <w:rsid w:val="205FBCE2"/>
    <w:rsid w:val="2096B5A5"/>
    <w:rsid w:val="20A5F448"/>
    <w:rsid w:val="20D2DB8F"/>
    <w:rsid w:val="20D46F4B"/>
    <w:rsid w:val="210D5ED9"/>
    <w:rsid w:val="21147A41"/>
    <w:rsid w:val="2141804B"/>
    <w:rsid w:val="214250BB"/>
    <w:rsid w:val="214E5AA2"/>
    <w:rsid w:val="2154550A"/>
    <w:rsid w:val="2159A36D"/>
    <w:rsid w:val="21A004F6"/>
    <w:rsid w:val="21AC75C8"/>
    <w:rsid w:val="21FF9A5F"/>
    <w:rsid w:val="2229C726"/>
    <w:rsid w:val="2231398B"/>
    <w:rsid w:val="223179A9"/>
    <w:rsid w:val="22342C51"/>
    <w:rsid w:val="225A6049"/>
    <w:rsid w:val="22937317"/>
    <w:rsid w:val="22A29841"/>
    <w:rsid w:val="22B1F370"/>
    <w:rsid w:val="22B73FE5"/>
    <w:rsid w:val="22D40373"/>
    <w:rsid w:val="22F04363"/>
    <w:rsid w:val="22FC3DBC"/>
    <w:rsid w:val="230105EA"/>
    <w:rsid w:val="2302615B"/>
    <w:rsid w:val="23280B83"/>
    <w:rsid w:val="23562BE1"/>
    <w:rsid w:val="23A5C0D1"/>
    <w:rsid w:val="23C5F063"/>
    <w:rsid w:val="23CB389C"/>
    <w:rsid w:val="23D29085"/>
    <w:rsid w:val="23D8B165"/>
    <w:rsid w:val="23DE1FF6"/>
    <w:rsid w:val="23E79F08"/>
    <w:rsid w:val="23EC8631"/>
    <w:rsid w:val="23ED6F3E"/>
    <w:rsid w:val="23FA8B0D"/>
    <w:rsid w:val="2402E2D3"/>
    <w:rsid w:val="2409B862"/>
    <w:rsid w:val="24112657"/>
    <w:rsid w:val="2447B052"/>
    <w:rsid w:val="247A7D7E"/>
    <w:rsid w:val="248C03D1"/>
    <w:rsid w:val="24A1891C"/>
    <w:rsid w:val="24AB2845"/>
    <w:rsid w:val="24B07D50"/>
    <w:rsid w:val="24CDE678"/>
    <w:rsid w:val="24FFC565"/>
    <w:rsid w:val="252F87DC"/>
    <w:rsid w:val="25375CC7"/>
    <w:rsid w:val="25438058"/>
    <w:rsid w:val="2551BB25"/>
    <w:rsid w:val="25952072"/>
    <w:rsid w:val="259C8FE3"/>
    <w:rsid w:val="25EFBBCF"/>
    <w:rsid w:val="25FE3754"/>
    <w:rsid w:val="25FEC45E"/>
    <w:rsid w:val="26018217"/>
    <w:rsid w:val="2602786C"/>
    <w:rsid w:val="262E9000"/>
    <w:rsid w:val="26311E8B"/>
    <w:rsid w:val="26351746"/>
    <w:rsid w:val="265EB865"/>
    <w:rsid w:val="2675D949"/>
    <w:rsid w:val="26806E70"/>
    <w:rsid w:val="2697662E"/>
    <w:rsid w:val="26AE19AA"/>
    <w:rsid w:val="26D486B8"/>
    <w:rsid w:val="26F25B81"/>
    <w:rsid w:val="26F38F6B"/>
    <w:rsid w:val="27043DF5"/>
    <w:rsid w:val="2720DD46"/>
    <w:rsid w:val="27251000"/>
    <w:rsid w:val="273575F6"/>
    <w:rsid w:val="27569A40"/>
    <w:rsid w:val="275FE001"/>
    <w:rsid w:val="27852070"/>
    <w:rsid w:val="278C0ACD"/>
    <w:rsid w:val="278F9219"/>
    <w:rsid w:val="27C7784D"/>
    <w:rsid w:val="27E01A81"/>
    <w:rsid w:val="27E7A2F1"/>
    <w:rsid w:val="27EA52E3"/>
    <w:rsid w:val="2801A419"/>
    <w:rsid w:val="281BB74C"/>
    <w:rsid w:val="281C0196"/>
    <w:rsid w:val="28506CAD"/>
    <w:rsid w:val="28598F7B"/>
    <w:rsid w:val="285FAAD9"/>
    <w:rsid w:val="28721968"/>
    <w:rsid w:val="28739F87"/>
    <w:rsid w:val="28951726"/>
    <w:rsid w:val="2895C9C7"/>
    <w:rsid w:val="28AD9A76"/>
    <w:rsid w:val="28C9A1CD"/>
    <w:rsid w:val="28E6277D"/>
    <w:rsid w:val="28EA6B2E"/>
    <w:rsid w:val="28EDC9FE"/>
    <w:rsid w:val="294D9BCB"/>
    <w:rsid w:val="298A3420"/>
    <w:rsid w:val="298C6153"/>
    <w:rsid w:val="299BBC52"/>
    <w:rsid w:val="299C88B1"/>
    <w:rsid w:val="29A5A6A6"/>
    <w:rsid w:val="29A671E3"/>
    <w:rsid w:val="29B281AB"/>
    <w:rsid w:val="29B2AA72"/>
    <w:rsid w:val="29B787AD"/>
    <w:rsid w:val="29BF94B2"/>
    <w:rsid w:val="29E60AE7"/>
    <w:rsid w:val="29F5320C"/>
    <w:rsid w:val="29FB7CC0"/>
    <w:rsid w:val="2A352C97"/>
    <w:rsid w:val="2A3686C0"/>
    <w:rsid w:val="2A4F783B"/>
    <w:rsid w:val="2A6C74F6"/>
    <w:rsid w:val="2A730D27"/>
    <w:rsid w:val="2A747C33"/>
    <w:rsid w:val="2A88531F"/>
    <w:rsid w:val="2AB0FFE8"/>
    <w:rsid w:val="2AB311E0"/>
    <w:rsid w:val="2AFB31CA"/>
    <w:rsid w:val="2B1C69AA"/>
    <w:rsid w:val="2B48CB61"/>
    <w:rsid w:val="2B67C056"/>
    <w:rsid w:val="2B6A9D0E"/>
    <w:rsid w:val="2B78D740"/>
    <w:rsid w:val="2BA25C39"/>
    <w:rsid w:val="2BF08D7E"/>
    <w:rsid w:val="2C00A557"/>
    <w:rsid w:val="2C057BBB"/>
    <w:rsid w:val="2C0D8E0E"/>
    <w:rsid w:val="2C1673EE"/>
    <w:rsid w:val="2C227A2F"/>
    <w:rsid w:val="2C2828FF"/>
    <w:rsid w:val="2C79CDB9"/>
    <w:rsid w:val="2C9D38E1"/>
    <w:rsid w:val="2C9F31A5"/>
    <w:rsid w:val="2CA92D2D"/>
    <w:rsid w:val="2CBE1221"/>
    <w:rsid w:val="2CCC4B3B"/>
    <w:rsid w:val="2CF3B90C"/>
    <w:rsid w:val="2CF46AE4"/>
    <w:rsid w:val="2D03EF0E"/>
    <w:rsid w:val="2D13D34B"/>
    <w:rsid w:val="2D13FE6C"/>
    <w:rsid w:val="2D189F88"/>
    <w:rsid w:val="2D945184"/>
    <w:rsid w:val="2D9755ED"/>
    <w:rsid w:val="2DA4B77A"/>
    <w:rsid w:val="2DAA676E"/>
    <w:rsid w:val="2DB36FC3"/>
    <w:rsid w:val="2DC5E8E2"/>
    <w:rsid w:val="2DE167CF"/>
    <w:rsid w:val="2DE6B890"/>
    <w:rsid w:val="2DE9488C"/>
    <w:rsid w:val="2E002C9E"/>
    <w:rsid w:val="2E076120"/>
    <w:rsid w:val="2E3B0206"/>
    <w:rsid w:val="2E4C3CDD"/>
    <w:rsid w:val="2E79BDF9"/>
    <w:rsid w:val="2E80C95A"/>
    <w:rsid w:val="2E840B24"/>
    <w:rsid w:val="2E8CAB7C"/>
    <w:rsid w:val="2E8E7CC2"/>
    <w:rsid w:val="2E98A624"/>
    <w:rsid w:val="2E9CCB03"/>
    <w:rsid w:val="2EA49298"/>
    <w:rsid w:val="2EC7F5AD"/>
    <w:rsid w:val="2EFD3E4E"/>
    <w:rsid w:val="2F1C99C0"/>
    <w:rsid w:val="2F24960D"/>
    <w:rsid w:val="2F263BD0"/>
    <w:rsid w:val="2F422705"/>
    <w:rsid w:val="2F599FF7"/>
    <w:rsid w:val="2F5FC9C1"/>
    <w:rsid w:val="2FBDC090"/>
    <w:rsid w:val="2FD3A037"/>
    <w:rsid w:val="2FE4B3DE"/>
    <w:rsid w:val="2FE8E2FD"/>
    <w:rsid w:val="2FF1574B"/>
    <w:rsid w:val="2FF8CE3E"/>
    <w:rsid w:val="30158E5A"/>
    <w:rsid w:val="302F24A0"/>
    <w:rsid w:val="3032DDC6"/>
    <w:rsid w:val="30499FDC"/>
    <w:rsid w:val="3049AFC4"/>
    <w:rsid w:val="304E8D50"/>
    <w:rsid w:val="307EB16C"/>
    <w:rsid w:val="3084C6A1"/>
    <w:rsid w:val="3088E0B4"/>
    <w:rsid w:val="3094BA3F"/>
    <w:rsid w:val="30B63F12"/>
    <w:rsid w:val="30BED41C"/>
    <w:rsid w:val="30D5EBBC"/>
    <w:rsid w:val="30DC583C"/>
    <w:rsid w:val="30E19DDF"/>
    <w:rsid w:val="30E988C6"/>
    <w:rsid w:val="30FB9A22"/>
    <w:rsid w:val="311DF18E"/>
    <w:rsid w:val="3137828F"/>
    <w:rsid w:val="313B51D8"/>
    <w:rsid w:val="31481B53"/>
    <w:rsid w:val="316C77D0"/>
    <w:rsid w:val="3170FF22"/>
    <w:rsid w:val="317B6254"/>
    <w:rsid w:val="319DC7B6"/>
    <w:rsid w:val="31A97135"/>
    <w:rsid w:val="31B22756"/>
    <w:rsid w:val="31DCFD01"/>
    <w:rsid w:val="31F5EF55"/>
    <w:rsid w:val="32207692"/>
    <w:rsid w:val="32254CFB"/>
    <w:rsid w:val="3225D135"/>
    <w:rsid w:val="32307F33"/>
    <w:rsid w:val="323EB69C"/>
    <w:rsid w:val="3248E1B4"/>
    <w:rsid w:val="32788130"/>
    <w:rsid w:val="328A5D67"/>
    <w:rsid w:val="32A2E4A7"/>
    <w:rsid w:val="32B7D1C8"/>
    <w:rsid w:val="32C7D317"/>
    <w:rsid w:val="32E3B685"/>
    <w:rsid w:val="330BD0E0"/>
    <w:rsid w:val="330DEA6E"/>
    <w:rsid w:val="3310283C"/>
    <w:rsid w:val="332BBF16"/>
    <w:rsid w:val="33306F00"/>
    <w:rsid w:val="3332894A"/>
    <w:rsid w:val="334F6315"/>
    <w:rsid w:val="335238E3"/>
    <w:rsid w:val="336D9C99"/>
    <w:rsid w:val="33A4E305"/>
    <w:rsid w:val="33AAD941"/>
    <w:rsid w:val="340F6826"/>
    <w:rsid w:val="341E1567"/>
    <w:rsid w:val="34451B06"/>
    <w:rsid w:val="34576949"/>
    <w:rsid w:val="34682511"/>
    <w:rsid w:val="3489202B"/>
    <w:rsid w:val="34AB2C37"/>
    <w:rsid w:val="34B40D1D"/>
    <w:rsid w:val="34C827D4"/>
    <w:rsid w:val="34D33F9E"/>
    <w:rsid w:val="3529AA33"/>
    <w:rsid w:val="35645407"/>
    <w:rsid w:val="3583990A"/>
    <w:rsid w:val="358ABC18"/>
    <w:rsid w:val="358D60AD"/>
    <w:rsid w:val="358E5D79"/>
    <w:rsid w:val="35BF5E8B"/>
    <w:rsid w:val="35C59CBB"/>
    <w:rsid w:val="35E62FD1"/>
    <w:rsid w:val="35EC33CC"/>
    <w:rsid w:val="35F2A55B"/>
    <w:rsid w:val="35F3CD8E"/>
    <w:rsid w:val="35FBFDB4"/>
    <w:rsid w:val="35FCF62E"/>
    <w:rsid w:val="35FE7485"/>
    <w:rsid w:val="3617D48D"/>
    <w:rsid w:val="36306667"/>
    <w:rsid w:val="36534E5D"/>
    <w:rsid w:val="3662CFBD"/>
    <w:rsid w:val="36670F20"/>
    <w:rsid w:val="367CE258"/>
    <w:rsid w:val="36825878"/>
    <w:rsid w:val="368428F3"/>
    <w:rsid w:val="36A65971"/>
    <w:rsid w:val="36A8CAF9"/>
    <w:rsid w:val="36A97DD6"/>
    <w:rsid w:val="36ABF514"/>
    <w:rsid w:val="36C7336F"/>
    <w:rsid w:val="36E20DA7"/>
    <w:rsid w:val="36FBF838"/>
    <w:rsid w:val="37135ACC"/>
    <w:rsid w:val="371DD2F0"/>
    <w:rsid w:val="3736145E"/>
    <w:rsid w:val="373E3833"/>
    <w:rsid w:val="3751B6B0"/>
    <w:rsid w:val="37533197"/>
    <w:rsid w:val="37631091"/>
    <w:rsid w:val="376E9B54"/>
    <w:rsid w:val="378400E8"/>
    <w:rsid w:val="378E6537"/>
    <w:rsid w:val="37970C70"/>
    <w:rsid w:val="37E32BEF"/>
    <w:rsid w:val="37F32950"/>
    <w:rsid w:val="3840E33B"/>
    <w:rsid w:val="38510C92"/>
    <w:rsid w:val="389113BF"/>
    <w:rsid w:val="389870FD"/>
    <w:rsid w:val="389AB8F2"/>
    <w:rsid w:val="389E203F"/>
    <w:rsid w:val="38E9094B"/>
    <w:rsid w:val="38EF294F"/>
    <w:rsid w:val="391B0D4B"/>
    <w:rsid w:val="393F0221"/>
    <w:rsid w:val="39450E47"/>
    <w:rsid w:val="39878178"/>
    <w:rsid w:val="399B2E18"/>
    <w:rsid w:val="39D3888A"/>
    <w:rsid w:val="39ED63D7"/>
    <w:rsid w:val="3A1CF04E"/>
    <w:rsid w:val="3A59AB35"/>
    <w:rsid w:val="3A5A2120"/>
    <w:rsid w:val="3A681E60"/>
    <w:rsid w:val="3A738134"/>
    <w:rsid w:val="3A7AC212"/>
    <w:rsid w:val="3A7BCB95"/>
    <w:rsid w:val="3AAC133B"/>
    <w:rsid w:val="3ACB92A0"/>
    <w:rsid w:val="3AD880B2"/>
    <w:rsid w:val="3AEC791A"/>
    <w:rsid w:val="3B07F7F5"/>
    <w:rsid w:val="3B111832"/>
    <w:rsid w:val="3B137158"/>
    <w:rsid w:val="3B19769C"/>
    <w:rsid w:val="3B1F341F"/>
    <w:rsid w:val="3B2BA29A"/>
    <w:rsid w:val="3B313BD7"/>
    <w:rsid w:val="3B33071E"/>
    <w:rsid w:val="3B54D6D2"/>
    <w:rsid w:val="3B79CA94"/>
    <w:rsid w:val="3BB05EC9"/>
    <w:rsid w:val="3BB2DB31"/>
    <w:rsid w:val="3BCA8674"/>
    <w:rsid w:val="3BF09D8E"/>
    <w:rsid w:val="3BF69068"/>
    <w:rsid w:val="3BFC0D2A"/>
    <w:rsid w:val="3C0C5E47"/>
    <w:rsid w:val="3C16F01D"/>
    <w:rsid w:val="3C1D196E"/>
    <w:rsid w:val="3C290B34"/>
    <w:rsid w:val="3C2AEE11"/>
    <w:rsid w:val="3C310F27"/>
    <w:rsid w:val="3C468C1F"/>
    <w:rsid w:val="3C8D9148"/>
    <w:rsid w:val="3C91EB58"/>
    <w:rsid w:val="3CEA989D"/>
    <w:rsid w:val="3D05CB56"/>
    <w:rsid w:val="3D13AA84"/>
    <w:rsid w:val="3D2E1E1C"/>
    <w:rsid w:val="3D32D90A"/>
    <w:rsid w:val="3D577168"/>
    <w:rsid w:val="3D61CA4E"/>
    <w:rsid w:val="3D816943"/>
    <w:rsid w:val="3D88C7AD"/>
    <w:rsid w:val="3D8B079E"/>
    <w:rsid w:val="3D960AA1"/>
    <w:rsid w:val="3DB2256E"/>
    <w:rsid w:val="3DC4304E"/>
    <w:rsid w:val="3DC479D3"/>
    <w:rsid w:val="3DE9458B"/>
    <w:rsid w:val="3DEF5D7C"/>
    <w:rsid w:val="3E018B06"/>
    <w:rsid w:val="3E05A406"/>
    <w:rsid w:val="3E285710"/>
    <w:rsid w:val="3E46BD27"/>
    <w:rsid w:val="3E4BAD7A"/>
    <w:rsid w:val="3E5125D0"/>
    <w:rsid w:val="3E591356"/>
    <w:rsid w:val="3E64724B"/>
    <w:rsid w:val="3E8FE1C3"/>
    <w:rsid w:val="3E99BF58"/>
    <w:rsid w:val="3E9F1C37"/>
    <w:rsid w:val="3EB50CC5"/>
    <w:rsid w:val="3EBD5A89"/>
    <w:rsid w:val="3EDC0C8F"/>
    <w:rsid w:val="3EE1BEFA"/>
    <w:rsid w:val="3EEE4762"/>
    <w:rsid w:val="3EEE84DC"/>
    <w:rsid w:val="3F14AE1B"/>
    <w:rsid w:val="3F1A2C1F"/>
    <w:rsid w:val="3F1D39A4"/>
    <w:rsid w:val="3F23B46A"/>
    <w:rsid w:val="3F3365EF"/>
    <w:rsid w:val="3F490C53"/>
    <w:rsid w:val="3F4E3335"/>
    <w:rsid w:val="3F8B4CEF"/>
    <w:rsid w:val="3F8B96AD"/>
    <w:rsid w:val="3F90F38A"/>
    <w:rsid w:val="3FB9BFED"/>
    <w:rsid w:val="3FD4B3BD"/>
    <w:rsid w:val="3FEA5FD6"/>
    <w:rsid w:val="40094D70"/>
    <w:rsid w:val="401963DB"/>
    <w:rsid w:val="404F6640"/>
    <w:rsid w:val="40678C9D"/>
    <w:rsid w:val="408310BB"/>
    <w:rsid w:val="408F9DEC"/>
    <w:rsid w:val="409632E4"/>
    <w:rsid w:val="409DEDFC"/>
    <w:rsid w:val="40A95C5E"/>
    <w:rsid w:val="40CF7E4D"/>
    <w:rsid w:val="40E2E3D7"/>
    <w:rsid w:val="41034CCA"/>
    <w:rsid w:val="4121A6D2"/>
    <w:rsid w:val="412EC899"/>
    <w:rsid w:val="413DEA7C"/>
    <w:rsid w:val="4143473C"/>
    <w:rsid w:val="419AB787"/>
    <w:rsid w:val="419B21FA"/>
    <w:rsid w:val="419FD06B"/>
    <w:rsid w:val="41A4F584"/>
    <w:rsid w:val="41C293DD"/>
    <w:rsid w:val="41DF4EC4"/>
    <w:rsid w:val="41DFC601"/>
    <w:rsid w:val="420DD254"/>
    <w:rsid w:val="421D5C81"/>
    <w:rsid w:val="422B594B"/>
    <w:rsid w:val="423CC33A"/>
    <w:rsid w:val="425B552C"/>
    <w:rsid w:val="42621D8A"/>
    <w:rsid w:val="42646BC3"/>
    <w:rsid w:val="428FF97C"/>
    <w:rsid w:val="429EFFD2"/>
    <w:rsid w:val="42B0048E"/>
    <w:rsid w:val="42B522F2"/>
    <w:rsid w:val="42B64521"/>
    <w:rsid w:val="42B7D1AB"/>
    <w:rsid w:val="42E30A5F"/>
    <w:rsid w:val="4307208D"/>
    <w:rsid w:val="430B3228"/>
    <w:rsid w:val="43175E73"/>
    <w:rsid w:val="431944B3"/>
    <w:rsid w:val="43217B6E"/>
    <w:rsid w:val="433E1903"/>
    <w:rsid w:val="43604C98"/>
    <w:rsid w:val="438E7E8B"/>
    <w:rsid w:val="43E97080"/>
    <w:rsid w:val="43FA78A9"/>
    <w:rsid w:val="4425E7CA"/>
    <w:rsid w:val="4431DBF6"/>
    <w:rsid w:val="44326A00"/>
    <w:rsid w:val="445A64AB"/>
    <w:rsid w:val="445D0CA1"/>
    <w:rsid w:val="44750255"/>
    <w:rsid w:val="449A5FF9"/>
    <w:rsid w:val="44BCD9A9"/>
    <w:rsid w:val="44C229E2"/>
    <w:rsid w:val="44C57CC7"/>
    <w:rsid w:val="44C62BA4"/>
    <w:rsid w:val="44E0424F"/>
    <w:rsid w:val="44E6C385"/>
    <w:rsid w:val="44EEB10B"/>
    <w:rsid w:val="44F2C505"/>
    <w:rsid w:val="44F774B8"/>
    <w:rsid w:val="450DB090"/>
    <w:rsid w:val="4519FE50"/>
    <w:rsid w:val="45BD74B9"/>
    <w:rsid w:val="45BF4763"/>
    <w:rsid w:val="45C09580"/>
    <w:rsid w:val="45E5F565"/>
    <w:rsid w:val="45EB23AE"/>
    <w:rsid w:val="460AF597"/>
    <w:rsid w:val="4655F2A4"/>
    <w:rsid w:val="46603591"/>
    <w:rsid w:val="46620563"/>
    <w:rsid w:val="469BDA13"/>
    <w:rsid w:val="46ADECD0"/>
    <w:rsid w:val="46B981C4"/>
    <w:rsid w:val="46BFECFA"/>
    <w:rsid w:val="46C5934A"/>
    <w:rsid w:val="46DF68D9"/>
    <w:rsid w:val="4701D8D1"/>
    <w:rsid w:val="470559A8"/>
    <w:rsid w:val="472C67C0"/>
    <w:rsid w:val="475D2E7C"/>
    <w:rsid w:val="47AF3138"/>
    <w:rsid w:val="47CAFC22"/>
    <w:rsid w:val="47E30ABF"/>
    <w:rsid w:val="47F26C14"/>
    <w:rsid w:val="48032388"/>
    <w:rsid w:val="48195A67"/>
    <w:rsid w:val="482651CD"/>
    <w:rsid w:val="483131F6"/>
    <w:rsid w:val="484481CC"/>
    <w:rsid w:val="486413E4"/>
    <w:rsid w:val="4892F7DE"/>
    <w:rsid w:val="48CE4635"/>
    <w:rsid w:val="49097119"/>
    <w:rsid w:val="4912273A"/>
    <w:rsid w:val="4925529B"/>
    <w:rsid w:val="4929CCB7"/>
    <w:rsid w:val="49320117"/>
    <w:rsid w:val="496C6A61"/>
    <w:rsid w:val="49710959"/>
    <w:rsid w:val="4975606D"/>
    <w:rsid w:val="49C0A0D9"/>
    <w:rsid w:val="49C8AD54"/>
    <w:rsid w:val="49F661ED"/>
    <w:rsid w:val="4A0057E3"/>
    <w:rsid w:val="4A1EFBEA"/>
    <w:rsid w:val="4A38FF88"/>
    <w:rsid w:val="4A672658"/>
    <w:rsid w:val="4A9D049B"/>
    <w:rsid w:val="4AB1FE9E"/>
    <w:rsid w:val="4AC5A4AC"/>
    <w:rsid w:val="4AD1BCD2"/>
    <w:rsid w:val="4AF4A396"/>
    <w:rsid w:val="4AF4F71D"/>
    <w:rsid w:val="4B1D636E"/>
    <w:rsid w:val="4B3A113B"/>
    <w:rsid w:val="4B4F6411"/>
    <w:rsid w:val="4B51B719"/>
    <w:rsid w:val="4B58B306"/>
    <w:rsid w:val="4B65259F"/>
    <w:rsid w:val="4B7BEAE1"/>
    <w:rsid w:val="4B950EC5"/>
    <w:rsid w:val="4BACD482"/>
    <w:rsid w:val="4BB4A27B"/>
    <w:rsid w:val="4BBBDBDE"/>
    <w:rsid w:val="4BD4F4F9"/>
    <w:rsid w:val="4C0D7807"/>
    <w:rsid w:val="4C0FDD8B"/>
    <w:rsid w:val="4C10E4CE"/>
    <w:rsid w:val="4C25F15A"/>
    <w:rsid w:val="4C334971"/>
    <w:rsid w:val="4C3CEDDB"/>
    <w:rsid w:val="4C43FF0A"/>
    <w:rsid w:val="4C49C7FC"/>
    <w:rsid w:val="4C526CC2"/>
    <w:rsid w:val="4CB5BFC6"/>
    <w:rsid w:val="4CBD7395"/>
    <w:rsid w:val="4CC68813"/>
    <w:rsid w:val="4CD00796"/>
    <w:rsid w:val="4CD5E19C"/>
    <w:rsid w:val="4CF3064A"/>
    <w:rsid w:val="4D004BB5"/>
    <w:rsid w:val="4D47B40D"/>
    <w:rsid w:val="4D517950"/>
    <w:rsid w:val="4D5624BB"/>
    <w:rsid w:val="4D72D328"/>
    <w:rsid w:val="4DA603EE"/>
    <w:rsid w:val="4DACE3A5"/>
    <w:rsid w:val="4DB03BD4"/>
    <w:rsid w:val="4DB06200"/>
    <w:rsid w:val="4DB0DA50"/>
    <w:rsid w:val="4DD50A2E"/>
    <w:rsid w:val="4DE4518F"/>
    <w:rsid w:val="4DED80AD"/>
    <w:rsid w:val="4DFAEF3E"/>
    <w:rsid w:val="4E05BDB4"/>
    <w:rsid w:val="4E34EF12"/>
    <w:rsid w:val="4E376D61"/>
    <w:rsid w:val="4E5943F6"/>
    <w:rsid w:val="4E5A3CD2"/>
    <w:rsid w:val="4E7227A3"/>
    <w:rsid w:val="4E788471"/>
    <w:rsid w:val="4E9E3817"/>
    <w:rsid w:val="4EA5AEBB"/>
    <w:rsid w:val="4EA5E5C5"/>
    <w:rsid w:val="4EB0270C"/>
    <w:rsid w:val="4EB8E151"/>
    <w:rsid w:val="4ECF7CA6"/>
    <w:rsid w:val="4EE1F57E"/>
    <w:rsid w:val="4F0E38E8"/>
    <w:rsid w:val="4F1503BC"/>
    <w:rsid w:val="4F49D1B6"/>
    <w:rsid w:val="4F5604EB"/>
    <w:rsid w:val="4F8E42CA"/>
    <w:rsid w:val="4FB463EC"/>
    <w:rsid w:val="4FD7BC08"/>
    <w:rsid w:val="4FDF3747"/>
    <w:rsid w:val="5000ADA9"/>
    <w:rsid w:val="500DF804"/>
    <w:rsid w:val="5039C3D3"/>
    <w:rsid w:val="505A4F99"/>
    <w:rsid w:val="505B3AB9"/>
    <w:rsid w:val="507042BE"/>
    <w:rsid w:val="50871330"/>
    <w:rsid w:val="50C0EBCE"/>
    <w:rsid w:val="50F648DC"/>
    <w:rsid w:val="50F90423"/>
    <w:rsid w:val="50FB8835"/>
    <w:rsid w:val="50FC5CA1"/>
    <w:rsid w:val="511482FE"/>
    <w:rsid w:val="511915F1"/>
    <w:rsid w:val="51197094"/>
    <w:rsid w:val="5122559C"/>
    <w:rsid w:val="5143A23E"/>
    <w:rsid w:val="5190E4B8"/>
    <w:rsid w:val="51A5102F"/>
    <w:rsid w:val="51C059F2"/>
    <w:rsid w:val="51DEA555"/>
    <w:rsid w:val="51E25375"/>
    <w:rsid w:val="51FC563B"/>
    <w:rsid w:val="5208559C"/>
    <w:rsid w:val="521A9FC5"/>
    <w:rsid w:val="5240A107"/>
    <w:rsid w:val="52410214"/>
    <w:rsid w:val="524C78FE"/>
    <w:rsid w:val="52519D96"/>
    <w:rsid w:val="527CF695"/>
    <w:rsid w:val="5291BDB6"/>
    <w:rsid w:val="529FE123"/>
    <w:rsid w:val="52E79243"/>
    <w:rsid w:val="52E9B368"/>
    <w:rsid w:val="52FE5219"/>
    <w:rsid w:val="5321D406"/>
    <w:rsid w:val="5325180D"/>
    <w:rsid w:val="5328F3A5"/>
    <w:rsid w:val="534598C6"/>
    <w:rsid w:val="535F5974"/>
    <w:rsid w:val="5366E219"/>
    <w:rsid w:val="5370C221"/>
    <w:rsid w:val="537F53C3"/>
    <w:rsid w:val="5386F84D"/>
    <w:rsid w:val="5389556D"/>
    <w:rsid w:val="538DEE3B"/>
    <w:rsid w:val="53A9601B"/>
    <w:rsid w:val="53DD70C5"/>
    <w:rsid w:val="53DF6433"/>
    <w:rsid w:val="53ECA3B8"/>
    <w:rsid w:val="54103346"/>
    <w:rsid w:val="541D42D9"/>
    <w:rsid w:val="542760D7"/>
    <w:rsid w:val="54318A26"/>
    <w:rsid w:val="544F10EF"/>
    <w:rsid w:val="54C9AF24"/>
    <w:rsid w:val="54C9C193"/>
    <w:rsid w:val="54D93C0C"/>
    <w:rsid w:val="54DE78A4"/>
    <w:rsid w:val="54E16927"/>
    <w:rsid w:val="54E8B2F7"/>
    <w:rsid w:val="54EAE3DD"/>
    <w:rsid w:val="54FD7C2B"/>
    <w:rsid w:val="5504D4D5"/>
    <w:rsid w:val="551B2424"/>
    <w:rsid w:val="551C6286"/>
    <w:rsid w:val="555A8453"/>
    <w:rsid w:val="5568A175"/>
    <w:rsid w:val="558FEEB8"/>
    <w:rsid w:val="55901CAA"/>
    <w:rsid w:val="5597749C"/>
    <w:rsid w:val="55D444EE"/>
    <w:rsid w:val="55DEAD7C"/>
    <w:rsid w:val="55DF6F6B"/>
    <w:rsid w:val="55FC0ACB"/>
    <w:rsid w:val="56178D7C"/>
    <w:rsid w:val="563D45DB"/>
    <w:rsid w:val="5650582C"/>
    <w:rsid w:val="56578687"/>
    <w:rsid w:val="56641071"/>
    <w:rsid w:val="56808850"/>
    <w:rsid w:val="56826747"/>
    <w:rsid w:val="56C60B51"/>
    <w:rsid w:val="56CAEBF6"/>
    <w:rsid w:val="56DE00B5"/>
    <w:rsid w:val="56E27E44"/>
    <w:rsid w:val="56F1A455"/>
    <w:rsid w:val="56F8A00A"/>
    <w:rsid w:val="56FE8DBC"/>
    <w:rsid w:val="570D07B0"/>
    <w:rsid w:val="5711866D"/>
    <w:rsid w:val="5711DB0D"/>
    <w:rsid w:val="571E1423"/>
    <w:rsid w:val="572BC1BC"/>
    <w:rsid w:val="5733914A"/>
    <w:rsid w:val="573BF10C"/>
    <w:rsid w:val="57478CF0"/>
    <w:rsid w:val="5751530E"/>
    <w:rsid w:val="576AC438"/>
    <w:rsid w:val="576C6AB3"/>
    <w:rsid w:val="576E4866"/>
    <w:rsid w:val="5777B70D"/>
    <w:rsid w:val="57795A22"/>
    <w:rsid w:val="577CD22C"/>
    <w:rsid w:val="57CA326A"/>
    <w:rsid w:val="57E2C062"/>
    <w:rsid w:val="57E3B3BC"/>
    <w:rsid w:val="57ED5432"/>
    <w:rsid w:val="5802DA62"/>
    <w:rsid w:val="58054158"/>
    <w:rsid w:val="58193B39"/>
    <w:rsid w:val="58234D3A"/>
    <w:rsid w:val="58283892"/>
    <w:rsid w:val="58376BB7"/>
    <w:rsid w:val="585CD1E8"/>
    <w:rsid w:val="5862DC37"/>
    <w:rsid w:val="5867A29F"/>
    <w:rsid w:val="58A9297D"/>
    <w:rsid w:val="58CF61AB"/>
    <w:rsid w:val="58D97087"/>
    <w:rsid w:val="58F5E9EF"/>
    <w:rsid w:val="59184008"/>
    <w:rsid w:val="5938D1BD"/>
    <w:rsid w:val="5953C44D"/>
    <w:rsid w:val="596BA9B2"/>
    <w:rsid w:val="599F0485"/>
    <w:rsid w:val="59ADEEA6"/>
    <w:rsid w:val="59C5EFD8"/>
    <w:rsid w:val="59CF62E7"/>
    <w:rsid w:val="59D56C90"/>
    <w:rsid w:val="59D980C9"/>
    <w:rsid w:val="59FC35E5"/>
    <w:rsid w:val="5A0FF67F"/>
    <w:rsid w:val="5A2062FE"/>
    <w:rsid w:val="5A233753"/>
    <w:rsid w:val="5A3A5EF2"/>
    <w:rsid w:val="5A4F0974"/>
    <w:rsid w:val="5A55FFA8"/>
    <w:rsid w:val="5A578AE3"/>
    <w:rsid w:val="5A5F13A7"/>
    <w:rsid w:val="5A5F9333"/>
    <w:rsid w:val="5A62B021"/>
    <w:rsid w:val="5A6C277A"/>
    <w:rsid w:val="5A7B8CBC"/>
    <w:rsid w:val="5A9A65D4"/>
    <w:rsid w:val="5AC2E4B2"/>
    <w:rsid w:val="5AD64235"/>
    <w:rsid w:val="5ADE3047"/>
    <w:rsid w:val="5AE5CC25"/>
    <w:rsid w:val="5AF3BAA8"/>
    <w:rsid w:val="5B1B17E1"/>
    <w:rsid w:val="5B28D2A4"/>
    <w:rsid w:val="5B40B028"/>
    <w:rsid w:val="5B48C5A2"/>
    <w:rsid w:val="5B4A60C8"/>
    <w:rsid w:val="5B4F495B"/>
    <w:rsid w:val="5B837154"/>
    <w:rsid w:val="5B8A65A8"/>
    <w:rsid w:val="5B90277D"/>
    <w:rsid w:val="5B9DD75B"/>
    <w:rsid w:val="5BAC8C94"/>
    <w:rsid w:val="5BAE7FBF"/>
    <w:rsid w:val="5BB71514"/>
    <w:rsid w:val="5BBC1F84"/>
    <w:rsid w:val="5BD89F50"/>
    <w:rsid w:val="5BF16AAC"/>
    <w:rsid w:val="5C00BC9C"/>
    <w:rsid w:val="5C073069"/>
    <w:rsid w:val="5C095CF5"/>
    <w:rsid w:val="5C1812D9"/>
    <w:rsid w:val="5C1DB97A"/>
    <w:rsid w:val="5C363635"/>
    <w:rsid w:val="5C4530E1"/>
    <w:rsid w:val="5C6869C0"/>
    <w:rsid w:val="5C80BC48"/>
    <w:rsid w:val="5CA4A029"/>
    <w:rsid w:val="5CA7A4A0"/>
    <w:rsid w:val="5CAFB3A5"/>
    <w:rsid w:val="5CC85F81"/>
    <w:rsid w:val="5CD935A6"/>
    <w:rsid w:val="5CE9301E"/>
    <w:rsid w:val="5D03C20C"/>
    <w:rsid w:val="5D1D749D"/>
    <w:rsid w:val="5D25ACAD"/>
    <w:rsid w:val="5D263609"/>
    <w:rsid w:val="5D57EFE5"/>
    <w:rsid w:val="5D5A6204"/>
    <w:rsid w:val="5D842CB3"/>
    <w:rsid w:val="5D99687B"/>
    <w:rsid w:val="5DAB2382"/>
    <w:rsid w:val="5DB37F24"/>
    <w:rsid w:val="5DC3AAE1"/>
    <w:rsid w:val="5DC48B7F"/>
    <w:rsid w:val="5DD36F3F"/>
    <w:rsid w:val="5DE9199F"/>
    <w:rsid w:val="5DF6B247"/>
    <w:rsid w:val="5E2C9499"/>
    <w:rsid w:val="5E33CA97"/>
    <w:rsid w:val="5E43C552"/>
    <w:rsid w:val="5E6652BE"/>
    <w:rsid w:val="5E7074F5"/>
    <w:rsid w:val="5E881330"/>
    <w:rsid w:val="5E8EC633"/>
    <w:rsid w:val="5EC7C83F"/>
    <w:rsid w:val="5ECADBCC"/>
    <w:rsid w:val="5ECEBA9C"/>
    <w:rsid w:val="5F2AFC06"/>
    <w:rsid w:val="5F52B6BF"/>
    <w:rsid w:val="5F58BCAD"/>
    <w:rsid w:val="5F59DD72"/>
    <w:rsid w:val="5F5D1D6D"/>
    <w:rsid w:val="5F60EFD9"/>
    <w:rsid w:val="5F65E942"/>
    <w:rsid w:val="5F723A7B"/>
    <w:rsid w:val="5F85C653"/>
    <w:rsid w:val="5F87B991"/>
    <w:rsid w:val="5F9EE599"/>
    <w:rsid w:val="5FB6EDA5"/>
    <w:rsid w:val="5FBB017E"/>
    <w:rsid w:val="5FD5D8C7"/>
    <w:rsid w:val="5FE04FD2"/>
    <w:rsid w:val="5FE7572D"/>
    <w:rsid w:val="60061E88"/>
    <w:rsid w:val="60086B88"/>
    <w:rsid w:val="600F3605"/>
    <w:rsid w:val="603703E5"/>
    <w:rsid w:val="60407491"/>
    <w:rsid w:val="60427D9C"/>
    <w:rsid w:val="6053EAA5"/>
    <w:rsid w:val="6055155F"/>
    <w:rsid w:val="6060F67D"/>
    <w:rsid w:val="60657B55"/>
    <w:rsid w:val="6084080D"/>
    <w:rsid w:val="60A4A0C1"/>
    <w:rsid w:val="60A63D72"/>
    <w:rsid w:val="60B0E4B7"/>
    <w:rsid w:val="60C9CD35"/>
    <w:rsid w:val="60E6E0D1"/>
    <w:rsid w:val="611547F1"/>
    <w:rsid w:val="61215977"/>
    <w:rsid w:val="613FBDE4"/>
    <w:rsid w:val="6146BC54"/>
    <w:rsid w:val="61476FEA"/>
    <w:rsid w:val="61718C8B"/>
    <w:rsid w:val="6178C5E3"/>
    <w:rsid w:val="61AC6E1C"/>
    <w:rsid w:val="61CB21F6"/>
    <w:rsid w:val="61CE3683"/>
    <w:rsid w:val="61DBB09D"/>
    <w:rsid w:val="61DC5600"/>
    <w:rsid w:val="61EC9C21"/>
    <w:rsid w:val="61F08726"/>
    <w:rsid w:val="62044C99"/>
    <w:rsid w:val="622465A3"/>
    <w:rsid w:val="624BB618"/>
    <w:rsid w:val="6284BA12"/>
    <w:rsid w:val="62885164"/>
    <w:rsid w:val="6289EEA2"/>
    <w:rsid w:val="628EC8D1"/>
    <w:rsid w:val="62A2E0BF"/>
    <w:rsid w:val="62AD8637"/>
    <w:rsid w:val="62B7BEE5"/>
    <w:rsid w:val="62BC64D0"/>
    <w:rsid w:val="62BEA604"/>
    <w:rsid w:val="62D1662F"/>
    <w:rsid w:val="62E5FEE1"/>
    <w:rsid w:val="634D7A8F"/>
    <w:rsid w:val="6355F4AD"/>
    <w:rsid w:val="635B7473"/>
    <w:rsid w:val="636E6AFA"/>
    <w:rsid w:val="6390E829"/>
    <w:rsid w:val="63BC5DFD"/>
    <w:rsid w:val="63DF9F53"/>
    <w:rsid w:val="6406F44C"/>
    <w:rsid w:val="640C7D03"/>
    <w:rsid w:val="640DD9FF"/>
    <w:rsid w:val="6411D4C3"/>
    <w:rsid w:val="6455DCF0"/>
    <w:rsid w:val="645C2930"/>
    <w:rsid w:val="64625D02"/>
    <w:rsid w:val="6489739D"/>
    <w:rsid w:val="648F0B0D"/>
    <w:rsid w:val="6494D4B2"/>
    <w:rsid w:val="64A1AD80"/>
    <w:rsid w:val="65192EA0"/>
    <w:rsid w:val="651F45BA"/>
    <w:rsid w:val="6529647F"/>
    <w:rsid w:val="6531C6F6"/>
    <w:rsid w:val="6547FE0A"/>
    <w:rsid w:val="658E9DB7"/>
    <w:rsid w:val="65D22787"/>
    <w:rsid w:val="65E89BCF"/>
    <w:rsid w:val="6623F1E6"/>
    <w:rsid w:val="66336757"/>
    <w:rsid w:val="665C4925"/>
    <w:rsid w:val="66887F49"/>
    <w:rsid w:val="66904B1C"/>
    <w:rsid w:val="669C1A33"/>
    <w:rsid w:val="66A1D5A2"/>
    <w:rsid w:val="67258C69"/>
    <w:rsid w:val="6755238B"/>
    <w:rsid w:val="67806628"/>
    <w:rsid w:val="67923877"/>
    <w:rsid w:val="679A2EA5"/>
    <w:rsid w:val="67AA7EA5"/>
    <w:rsid w:val="67B819D6"/>
    <w:rsid w:val="680A7093"/>
    <w:rsid w:val="68126D95"/>
    <w:rsid w:val="6821E3B9"/>
    <w:rsid w:val="68544551"/>
    <w:rsid w:val="68797078"/>
    <w:rsid w:val="687FED02"/>
    <w:rsid w:val="688AC6E6"/>
    <w:rsid w:val="68B03665"/>
    <w:rsid w:val="68CEF9C5"/>
    <w:rsid w:val="68E7259B"/>
    <w:rsid w:val="69036164"/>
    <w:rsid w:val="6906D7C6"/>
    <w:rsid w:val="696F9364"/>
    <w:rsid w:val="69A4A7F2"/>
    <w:rsid w:val="69A7BC20"/>
    <w:rsid w:val="6A025866"/>
    <w:rsid w:val="6A07CE8D"/>
    <w:rsid w:val="6A0A01B4"/>
    <w:rsid w:val="6A10205A"/>
    <w:rsid w:val="6A102653"/>
    <w:rsid w:val="6A57DD84"/>
    <w:rsid w:val="6A6FFC86"/>
    <w:rsid w:val="6A8411C2"/>
    <w:rsid w:val="6A8A6A52"/>
    <w:rsid w:val="6A8C3506"/>
    <w:rsid w:val="6ABC0CF2"/>
    <w:rsid w:val="6ACD7EF0"/>
    <w:rsid w:val="6AE369ED"/>
    <w:rsid w:val="6AEE3323"/>
    <w:rsid w:val="6B4C16FA"/>
    <w:rsid w:val="6B5D32CB"/>
    <w:rsid w:val="6B7D42BD"/>
    <w:rsid w:val="6BA1CE15"/>
    <w:rsid w:val="6BADA8E7"/>
    <w:rsid w:val="6BAFED2A"/>
    <w:rsid w:val="6BB169F5"/>
    <w:rsid w:val="6BB1D5DE"/>
    <w:rsid w:val="6BBE590A"/>
    <w:rsid w:val="6C19C58D"/>
    <w:rsid w:val="6C1FF356"/>
    <w:rsid w:val="6C2521C2"/>
    <w:rsid w:val="6C309AA8"/>
    <w:rsid w:val="6C57467A"/>
    <w:rsid w:val="6C791B17"/>
    <w:rsid w:val="6C8A728F"/>
    <w:rsid w:val="6CB1417E"/>
    <w:rsid w:val="6CBA7582"/>
    <w:rsid w:val="6CC76EF8"/>
    <w:rsid w:val="6CDBD888"/>
    <w:rsid w:val="6CE0E011"/>
    <w:rsid w:val="6CE33962"/>
    <w:rsid w:val="6D15A945"/>
    <w:rsid w:val="6D184007"/>
    <w:rsid w:val="6D4FE18B"/>
    <w:rsid w:val="6D5897AC"/>
    <w:rsid w:val="6D923D0B"/>
    <w:rsid w:val="6D92C3F6"/>
    <w:rsid w:val="6DA50471"/>
    <w:rsid w:val="6DADD91C"/>
    <w:rsid w:val="6DBE4879"/>
    <w:rsid w:val="6DBF00B4"/>
    <w:rsid w:val="6DDAA29C"/>
    <w:rsid w:val="6DDB9E7D"/>
    <w:rsid w:val="6DDF1504"/>
    <w:rsid w:val="6DFE9BD1"/>
    <w:rsid w:val="6E3792F8"/>
    <w:rsid w:val="6E3FC45F"/>
    <w:rsid w:val="6E46F171"/>
    <w:rsid w:val="6E5D1A48"/>
    <w:rsid w:val="6E902D36"/>
    <w:rsid w:val="6E98DF91"/>
    <w:rsid w:val="6EC7E0E4"/>
    <w:rsid w:val="6EC8CB83"/>
    <w:rsid w:val="6ECD708A"/>
    <w:rsid w:val="6ED1230E"/>
    <w:rsid w:val="6F260861"/>
    <w:rsid w:val="6F555AD2"/>
    <w:rsid w:val="6F5AC653"/>
    <w:rsid w:val="6F5AF3D0"/>
    <w:rsid w:val="6F5C64AC"/>
    <w:rsid w:val="6F6BCF89"/>
    <w:rsid w:val="6F89AF28"/>
    <w:rsid w:val="6FBBC64F"/>
    <w:rsid w:val="6FBE8332"/>
    <w:rsid w:val="6FD1B7E8"/>
    <w:rsid w:val="6FD2A283"/>
    <w:rsid w:val="7004FC72"/>
    <w:rsid w:val="7015C593"/>
    <w:rsid w:val="70426691"/>
    <w:rsid w:val="705BA563"/>
    <w:rsid w:val="706FAFF1"/>
    <w:rsid w:val="707CD33B"/>
    <w:rsid w:val="709B8927"/>
    <w:rsid w:val="70A62EBD"/>
    <w:rsid w:val="70C684AC"/>
    <w:rsid w:val="70D019A9"/>
    <w:rsid w:val="70F892E5"/>
    <w:rsid w:val="710E11DE"/>
    <w:rsid w:val="71232482"/>
    <w:rsid w:val="713F80B5"/>
    <w:rsid w:val="7146C76B"/>
    <w:rsid w:val="71560B5D"/>
    <w:rsid w:val="715BD39F"/>
    <w:rsid w:val="716A9FC9"/>
    <w:rsid w:val="716B80C3"/>
    <w:rsid w:val="716F6212"/>
    <w:rsid w:val="718246AB"/>
    <w:rsid w:val="7185F39F"/>
    <w:rsid w:val="718C4EC1"/>
    <w:rsid w:val="71BD18CF"/>
    <w:rsid w:val="71DF4753"/>
    <w:rsid w:val="71FB9A0B"/>
    <w:rsid w:val="723291D9"/>
    <w:rsid w:val="7233DA32"/>
    <w:rsid w:val="723ACEBC"/>
    <w:rsid w:val="72512896"/>
    <w:rsid w:val="725E9DB7"/>
    <w:rsid w:val="727AE097"/>
    <w:rsid w:val="7294833D"/>
    <w:rsid w:val="72AA60AC"/>
    <w:rsid w:val="72C3CBBF"/>
    <w:rsid w:val="72CA419F"/>
    <w:rsid w:val="72CF0C5D"/>
    <w:rsid w:val="72D41AF2"/>
    <w:rsid w:val="72E888B8"/>
    <w:rsid w:val="72EF4F1C"/>
    <w:rsid w:val="73062C51"/>
    <w:rsid w:val="7320C742"/>
    <w:rsid w:val="7327F057"/>
    <w:rsid w:val="73426CCB"/>
    <w:rsid w:val="734CDFDA"/>
    <w:rsid w:val="73756AFE"/>
    <w:rsid w:val="73A1D6B2"/>
    <w:rsid w:val="73A2FFB1"/>
    <w:rsid w:val="73B3A0AF"/>
    <w:rsid w:val="73BE32CF"/>
    <w:rsid w:val="73D40A27"/>
    <w:rsid w:val="73D41981"/>
    <w:rsid w:val="73E12A04"/>
    <w:rsid w:val="7409C1EE"/>
    <w:rsid w:val="7409CA4B"/>
    <w:rsid w:val="7411B177"/>
    <w:rsid w:val="741D88AE"/>
    <w:rsid w:val="74470CBA"/>
    <w:rsid w:val="74658E3A"/>
    <w:rsid w:val="74679B8B"/>
    <w:rsid w:val="747C5BF2"/>
    <w:rsid w:val="74AD1366"/>
    <w:rsid w:val="74B7959B"/>
    <w:rsid w:val="74E6ABFF"/>
    <w:rsid w:val="74EEB4AC"/>
    <w:rsid w:val="75007041"/>
    <w:rsid w:val="750B75F8"/>
    <w:rsid w:val="750E4687"/>
    <w:rsid w:val="751C03B2"/>
    <w:rsid w:val="752629C5"/>
    <w:rsid w:val="752E9AB8"/>
    <w:rsid w:val="7530131B"/>
    <w:rsid w:val="7537870F"/>
    <w:rsid w:val="753AB17D"/>
    <w:rsid w:val="7554BD5E"/>
    <w:rsid w:val="756008D7"/>
    <w:rsid w:val="756DFB95"/>
    <w:rsid w:val="75A37E97"/>
    <w:rsid w:val="75B9590F"/>
    <w:rsid w:val="75BC3723"/>
    <w:rsid w:val="75C6BCAC"/>
    <w:rsid w:val="75D601DF"/>
    <w:rsid w:val="75E43AF9"/>
    <w:rsid w:val="75FC1F86"/>
    <w:rsid w:val="761A22DF"/>
    <w:rsid w:val="76299AD4"/>
    <w:rsid w:val="762C77F7"/>
    <w:rsid w:val="76361448"/>
    <w:rsid w:val="763B2F49"/>
    <w:rsid w:val="763D91E7"/>
    <w:rsid w:val="76505A93"/>
    <w:rsid w:val="76665B2D"/>
    <w:rsid w:val="7681D255"/>
    <w:rsid w:val="7687E1FE"/>
    <w:rsid w:val="769A9178"/>
    <w:rsid w:val="769E51EE"/>
    <w:rsid w:val="76C76C7D"/>
    <w:rsid w:val="76E01130"/>
    <w:rsid w:val="76E588FA"/>
    <w:rsid w:val="76EC63EF"/>
    <w:rsid w:val="76F0C970"/>
    <w:rsid w:val="76F6AAA8"/>
    <w:rsid w:val="76FD2817"/>
    <w:rsid w:val="77021F8B"/>
    <w:rsid w:val="7713708E"/>
    <w:rsid w:val="7722162F"/>
    <w:rsid w:val="772EF034"/>
    <w:rsid w:val="773764C7"/>
    <w:rsid w:val="773E8C44"/>
    <w:rsid w:val="7748713E"/>
    <w:rsid w:val="774E8639"/>
    <w:rsid w:val="776D1845"/>
    <w:rsid w:val="778248A2"/>
    <w:rsid w:val="77B819AC"/>
    <w:rsid w:val="77EF908B"/>
    <w:rsid w:val="780054D9"/>
    <w:rsid w:val="7845799D"/>
    <w:rsid w:val="7855FF74"/>
    <w:rsid w:val="78773456"/>
    <w:rsid w:val="788ABC24"/>
    <w:rsid w:val="789A7096"/>
    <w:rsid w:val="78D48663"/>
    <w:rsid w:val="78D5C5F9"/>
    <w:rsid w:val="78EC6AA8"/>
    <w:rsid w:val="78FA270E"/>
    <w:rsid w:val="78FFC813"/>
    <w:rsid w:val="79392FFC"/>
    <w:rsid w:val="798122C4"/>
    <w:rsid w:val="798B60EC"/>
    <w:rsid w:val="79AE7869"/>
    <w:rsid w:val="79DDE57D"/>
    <w:rsid w:val="79DF4AF2"/>
    <w:rsid w:val="79F39EF7"/>
    <w:rsid w:val="7A0C7916"/>
    <w:rsid w:val="7A2D745A"/>
    <w:rsid w:val="7A543E95"/>
    <w:rsid w:val="7A547D62"/>
    <w:rsid w:val="7A5BDC5D"/>
    <w:rsid w:val="7A6957F3"/>
    <w:rsid w:val="7A874D39"/>
    <w:rsid w:val="7AA00C2E"/>
    <w:rsid w:val="7AB29350"/>
    <w:rsid w:val="7AC9BA7B"/>
    <w:rsid w:val="7AD0E3E7"/>
    <w:rsid w:val="7AE0D538"/>
    <w:rsid w:val="7AFD1BFB"/>
    <w:rsid w:val="7B038D0F"/>
    <w:rsid w:val="7B16428F"/>
    <w:rsid w:val="7B2C03C6"/>
    <w:rsid w:val="7B2F2EC4"/>
    <w:rsid w:val="7B6B2ED7"/>
    <w:rsid w:val="7B936687"/>
    <w:rsid w:val="7B9B540D"/>
    <w:rsid w:val="7BA278C0"/>
    <w:rsid w:val="7BB9C2B8"/>
    <w:rsid w:val="7BED5BF0"/>
    <w:rsid w:val="7BF28FF7"/>
    <w:rsid w:val="7C2679AF"/>
    <w:rsid w:val="7C5CE38B"/>
    <w:rsid w:val="7CAC0001"/>
    <w:rsid w:val="7CAF70AA"/>
    <w:rsid w:val="7CC0BA2B"/>
    <w:rsid w:val="7CF5AB1A"/>
    <w:rsid w:val="7CF852F7"/>
    <w:rsid w:val="7D047A71"/>
    <w:rsid w:val="7D1DFC11"/>
    <w:rsid w:val="7D29A562"/>
    <w:rsid w:val="7D34A0EF"/>
    <w:rsid w:val="7D352041"/>
    <w:rsid w:val="7D4071BF"/>
    <w:rsid w:val="7D4994DA"/>
    <w:rsid w:val="7DAA9AB2"/>
    <w:rsid w:val="7DD9ED23"/>
    <w:rsid w:val="7DDC8AC9"/>
    <w:rsid w:val="7E0D39C7"/>
    <w:rsid w:val="7E0E32D3"/>
    <w:rsid w:val="7E409FEB"/>
    <w:rsid w:val="7E535443"/>
    <w:rsid w:val="7E55DFF2"/>
    <w:rsid w:val="7E8202B2"/>
    <w:rsid w:val="7E82BCDD"/>
    <w:rsid w:val="7E86D6DD"/>
    <w:rsid w:val="7E968187"/>
    <w:rsid w:val="7EB0D822"/>
    <w:rsid w:val="7EB14FD8"/>
    <w:rsid w:val="7EB30C5F"/>
    <w:rsid w:val="7EBBD8BB"/>
    <w:rsid w:val="7EC1EF7E"/>
    <w:rsid w:val="7ECD7686"/>
    <w:rsid w:val="7ED2F4CF"/>
    <w:rsid w:val="7ED43F83"/>
    <w:rsid w:val="7EE48959"/>
    <w:rsid w:val="7F04C2E5"/>
    <w:rsid w:val="7F16B492"/>
    <w:rsid w:val="7F1D2C47"/>
    <w:rsid w:val="7F28AC21"/>
    <w:rsid w:val="7F33931B"/>
    <w:rsid w:val="7F4B2144"/>
    <w:rsid w:val="7F51910B"/>
    <w:rsid w:val="7F59BDF1"/>
    <w:rsid w:val="7F7E0EEE"/>
    <w:rsid w:val="7F8BF4F1"/>
    <w:rsid w:val="7F9D85F0"/>
    <w:rsid w:val="7FB754BD"/>
    <w:rsid w:val="7FC32B91"/>
    <w:rsid w:val="7FD00513"/>
    <w:rsid w:val="7FD0D61A"/>
    <w:rsid w:val="7FD3ADCA"/>
    <w:rsid w:val="7FE12C88"/>
    <w:rsid w:val="7FE2CFAD"/>
    <w:rsid w:val="7FE5266D"/>
    <w:rsid w:val="7FF598A9"/>
    <w:rsid w:val="7FF80E5A"/>
    <w:rsid w:val="7FFF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AB872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11"/>
      </w:numPr>
      <w:spacing w:before="240" w:after="0"/>
      <w:ind w:left="72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9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8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130B341F"/>
  </w:style>
  <w:style w:type="character" w:customStyle="1" w:styleId="eop">
    <w:name w:val="eop"/>
    <w:basedOn w:val="Domylnaczcionkaakapitu"/>
    <w:rsid w:val="008A1D8F"/>
  </w:style>
  <w:style w:type="paragraph" w:customStyle="1" w:styleId="paragraph">
    <w:name w:val="paragraph"/>
    <w:basedOn w:val="Normalny"/>
    <w:rsid w:val="00AA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AA5DC0"/>
  </w:style>
  <w:style w:type="character" w:customStyle="1" w:styleId="spellingerror">
    <w:name w:val="spellingerror"/>
    <w:basedOn w:val="Domylnaczcionkaakapitu"/>
    <w:rsid w:val="00AA5DC0"/>
  </w:style>
  <w:style w:type="character" w:customStyle="1" w:styleId="scxw188594972">
    <w:name w:val="scxw188594972"/>
    <w:basedOn w:val="Domylnaczcionkaakapitu"/>
    <w:rsid w:val="00286711"/>
  </w:style>
  <w:style w:type="paragraph" w:styleId="Poprawka">
    <w:name w:val="Revision"/>
    <w:hidden/>
    <w:uiPriority w:val="99"/>
    <w:semiHidden/>
    <w:rsid w:val="00E90F78"/>
    <w:pPr>
      <w:spacing w:after="0" w:line="240" w:lineRule="auto"/>
    </w:pPr>
  </w:style>
  <w:style w:type="character" w:customStyle="1" w:styleId="Domylnaczcionkaakapitu1">
    <w:name w:val="Domyślna czcionka akapitu1"/>
    <w:basedOn w:val="Domylnaczcionkaakapitu"/>
    <w:rsid w:val="2DB36FC3"/>
  </w:style>
  <w:style w:type="paragraph" w:customStyle="1" w:styleId="Normalny1">
    <w:name w:val="Normalny1"/>
    <w:basedOn w:val="Normalny"/>
    <w:rsid w:val="2DB36FC3"/>
    <w:pPr>
      <w:spacing w:before="120"/>
      <w:jc w:val="both"/>
    </w:pPr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E7B97"/>
    <w:rsid w:val="00FE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F07C4-CF83-4143-A963-52FE7BA7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7873</Words>
  <Characters>47239</Characters>
  <Application>Microsoft Office Word</Application>
  <DocSecurity>0</DocSecurity>
  <Lines>393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2021-06-29T11:50:00Z</dcterms:created>
  <dcterms:modified xsi:type="dcterms:W3CDTF">2021-06-29T11:50:00Z</dcterms:modified>
</cp:coreProperties>
</file>